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D8AA6" w14:textId="77777777" w:rsidR="004F16DE" w:rsidRPr="00495113" w:rsidRDefault="004F16DE" w:rsidP="004F16DE">
      <w:pPr>
        <w:pBdr>
          <w:top w:val="thinThickMediumGap" w:sz="24" w:space="1" w:color="auto"/>
          <w:bottom w:val="thickThinMediumGap" w:sz="24" w:space="0" w:color="auto"/>
        </w:pBdr>
        <w:snapToGrid w:val="0"/>
        <w:jc w:val="center"/>
        <w:rPr>
          <w:rFonts w:ascii="Meiryo UI" w:eastAsia="Meiryo UI" w:hAnsi="Meiryo UI"/>
          <w:sz w:val="36"/>
          <w:bdr w:val="single" w:sz="4" w:space="0" w:color="auto"/>
        </w:rPr>
      </w:pPr>
      <w:r w:rsidRPr="00495113">
        <w:rPr>
          <w:rFonts w:ascii="Meiryo UI" w:eastAsia="Meiryo UI" w:hAnsi="Meiryo UI" w:hint="eastAsia"/>
          <w:sz w:val="36"/>
        </w:rPr>
        <w:t>在宅</w:t>
      </w:r>
      <w:r>
        <w:rPr>
          <w:rFonts w:ascii="Meiryo UI" w:eastAsia="Meiryo UI" w:hAnsi="Meiryo UI" w:hint="eastAsia"/>
          <w:sz w:val="36"/>
        </w:rPr>
        <w:t>生活改善</w:t>
      </w:r>
      <w:r w:rsidRPr="00495113">
        <w:rPr>
          <w:rFonts w:ascii="Meiryo UI" w:eastAsia="Meiryo UI" w:hAnsi="Meiryo UI" w:hint="eastAsia"/>
          <w:sz w:val="36"/>
        </w:rPr>
        <w:t>調査　事業所票</w:t>
      </w:r>
    </w:p>
    <w:p w14:paraId="37ACF88B" w14:textId="4236BEFC" w:rsidR="004F16DE" w:rsidRPr="00495113" w:rsidRDefault="00952C97" w:rsidP="004F16DE">
      <w:pPr>
        <w:pStyle w:val="a3"/>
        <w:numPr>
          <w:ilvl w:val="0"/>
          <w:numId w:val="1"/>
        </w:numPr>
        <w:snapToGrid w:val="0"/>
        <w:spacing w:beforeLines="50" w:before="177" w:afterLines="50" w:after="177"/>
        <w:ind w:leftChars="0" w:left="357" w:hanging="357"/>
        <w:rPr>
          <w:rFonts w:ascii="ＭＳ ゴシック" w:eastAsia="ＭＳ ゴシック" w:hAnsi="ＭＳ ゴシック"/>
          <w:sz w:val="20"/>
        </w:rPr>
      </w:pPr>
      <w:r w:rsidRPr="00952C97">
        <w:rPr>
          <w:rFonts w:ascii="ＭＳ ゴシック" w:eastAsia="ＭＳ ゴシック" w:hAnsi="ＭＳ ゴシック" w:hint="eastAsia"/>
          <w:b/>
          <w:u w:val="single"/>
        </w:rPr>
        <w:t>令和</w:t>
      </w:r>
      <w:r w:rsidR="00A20513">
        <w:rPr>
          <w:rFonts w:ascii="ＭＳ ゴシック" w:eastAsia="ＭＳ ゴシック" w:hAnsi="ＭＳ ゴシック" w:hint="eastAsia"/>
          <w:b/>
          <w:u w:val="single"/>
        </w:rPr>
        <w:t>５</w:t>
      </w:r>
      <w:r w:rsidR="004F16DE" w:rsidRPr="00952C97">
        <w:rPr>
          <w:rFonts w:ascii="ＭＳ ゴシック" w:eastAsia="ＭＳ ゴシック" w:hAnsi="ＭＳ ゴシック" w:hint="eastAsia"/>
          <w:b/>
          <w:u w:val="single"/>
        </w:rPr>
        <w:t>年</w:t>
      </w:r>
      <w:r w:rsidR="00A20513">
        <w:rPr>
          <w:rFonts w:ascii="ＭＳ ゴシック" w:eastAsia="ＭＳ ゴシック" w:hAnsi="ＭＳ ゴシック" w:hint="eastAsia"/>
          <w:b/>
          <w:u w:val="single"/>
        </w:rPr>
        <w:t>７</w:t>
      </w:r>
      <w:r w:rsidR="004F16DE" w:rsidRPr="00952C97">
        <w:rPr>
          <w:rFonts w:ascii="ＭＳ ゴシック" w:eastAsia="ＭＳ ゴシック" w:hAnsi="ＭＳ ゴシック" w:hint="eastAsia"/>
          <w:b/>
          <w:u w:val="single"/>
        </w:rPr>
        <w:t>月</w:t>
      </w:r>
      <w:r w:rsidRPr="00952C97">
        <w:rPr>
          <w:rFonts w:ascii="ＭＳ ゴシック" w:eastAsia="ＭＳ ゴシック" w:hAnsi="ＭＳ ゴシック" w:hint="eastAsia"/>
          <w:b/>
          <w:u w:val="single"/>
        </w:rPr>
        <w:t>１</w:t>
      </w:r>
      <w:r w:rsidR="004F16DE" w:rsidRPr="00952C97">
        <w:rPr>
          <w:rFonts w:ascii="ＭＳ ゴシック" w:eastAsia="ＭＳ ゴシック" w:hAnsi="ＭＳ ゴシック" w:hint="eastAsia"/>
          <w:b/>
          <w:u w:val="single"/>
        </w:rPr>
        <w:t>日現在の状況</w:t>
      </w:r>
      <w:r w:rsidR="004F16DE" w:rsidRPr="00952C97">
        <w:rPr>
          <w:rFonts w:ascii="ＭＳ ゴシック" w:eastAsia="ＭＳ ゴシック" w:hAnsi="ＭＳ ゴシック" w:hint="eastAsia"/>
        </w:rPr>
        <w:t>に</w:t>
      </w:r>
      <w:r w:rsidR="004F16DE" w:rsidRPr="00495113">
        <w:rPr>
          <w:rFonts w:ascii="ＭＳ ゴシック" w:eastAsia="ＭＳ ゴシック" w:hAnsi="ＭＳ ゴシック" w:hint="eastAsia"/>
        </w:rPr>
        <w:t>ついて、ご回答ください。</w:t>
      </w:r>
    </w:p>
    <w:p w14:paraId="01C7B81A" w14:textId="77777777" w:rsidR="004F16DE" w:rsidRPr="00495113" w:rsidRDefault="004F16DE" w:rsidP="004F16DE">
      <w:pPr>
        <w:spacing w:afterLines="40" w:after="142"/>
        <w:ind w:left="440" w:hangingChars="200" w:hanging="440"/>
        <w:rPr>
          <w:rFonts w:ascii="ＭＳ ゴシック" w:eastAsia="ＭＳ ゴシック" w:hAnsi="ＭＳ ゴシック"/>
        </w:rPr>
      </w:pPr>
      <w:r w:rsidRPr="00495113">
        <w:rPr>
          <w:rFonts w:ascii="ＭＳ ゴシック" w:eastAsia="ＭＳ ゴシック" w:hAnsi="ＭＳ ゴシック" w:hint="eastAsia"/>
        </w:rPr>
        <w:t>問１　貴事業所に所属するケアマネジャーの人数、および利用者数について、ご記入ください。</w:t>
      </w:r>
    </w:p>
    <w:tbl>
      <w:tblPr>
        <w:tblStyle w:val="a6"/>
        <w:tblW w:w="9673"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7600"/>
        <w:gridCol w:w="2073"/>
      </w:tblGrid>
      <w:tr w:rsidR="004F16DE" w:rsidRPr="00495113" w14:paraId="0045DBC3" w14:textId="77777777" w:rsidTr="00182747">
        <w:tc>
          <w:tcPr>
            <w:tcW w:w="7600" w:type="dxa"/>
            <w:shd w:val="clear" w:color="auto" w:fill="F2F2F2" w:themeFill="background1" w:themeFillShade="F2"/>
            <w:vAlign w:val="center"/>
          </w:tcPr>
          <w:p w14:paraId="65EE7B7C" w14:textId="77777777" w:rsidR="004F16DE" w:rsidRPr="002F6D5A" w:rsidRDefault="004F16DE" w:rsidP="00182747">
            <w:pPr>
              <w:rPr>
                <w:rFonts w:asciiTheme="minorEastAsia" w:eastAsiaTheme="minorEastAsia" w:hAnsiTheme="minorEastAsia"/>
                <w:sz w:val="21"/>
              </w:rPr>
            </w:pPr>
            <w:r w:rsidRPr="002F6D5A">
              <w:rPr>
                <w:rFonts w:asciiTheme="minorEastAsia" w:eastAsiaTheme="minorEastAsia" w:hAnsiTheme="minorEastAsia" w:hint="eastAsia"/>
                <w:sz w:val="21"/>
              </w:rPr>
              <w:t>1) 所属するケアマネジャーの人数</w:t>
            </w:r>
          </w:p>
        </w:tc>
        <w:tc>
          <w:tcPr>
            <w:tcW w:w="2073" w:type="dxa"/>
            <w:vAlign w:val="bottom"/>
          </w:tcPr>
          <w:p w14:paraId="09042D2D" w14:textId="77777777" w:rsidR="004F16DE" w:rsidRPr="00495113" w:rsidRDefault="004F16DE" w:rsidP="00182747">
            <w:pPr>
              <w:spacing w:beforeLines="25" w:before="88"/>
              <w:ind w:firstLineChars="150" w:firstLine="330"/>
              <w:jc w:val="center"/>
            </w:pPr>
            <w:r w:rsidRPr="00495113">
              <w:rPr>
                <w:rFonts w:ascii="ＭＳ Ｐ明朝" w:eastAsia="ＭＳ Ｐ明朝" w:hAnsi="ＭＳ Ｐ明朝" w:cs="Arial" w:hint="eastAsia"/>
              </w:rPr>
              <w:t>〔</w:t>
            </w:r>
            <w:r w:rsidRPr="00495113">
              <w:rPr>
                <w:rFonts w:ascii="ＭＳ Ｐ明朝" w:eastAsia="ＭＳ Ｐ明朝" w:hAnsi="ＭＳ Ｐ明朝" w:cs="Arial" w:hint="eastAsia"/>
                <w:u w:val="single"/>
              </w:rPr>
              <w:t xml:space="preserve">　　　</w:t>
            </w:r>
            <w:r>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rPr>
              <w:t>〕 人</w:t>
            </w:r>
          </w:p>
        </w:tc>
      </w:tr>
      <w:tr w:rsidR="004F16DE" w:rsidRPr="00495113" w14:paraId="5746E5EA" w14:textId="77777777" w:rsidTr="00182747">
        <w:tc>
          <w:tcPr>
            <w:tcW w:w="7600" w:type="dxa"/>
            <w:shd w:val="clear" w:color="auto" w:fill="F2F2F2" w:themeFill="background1" w:themeFillShade="F2"/>
            <w:vAlign w:val="center"/>
          </w:tcPr>
          <w:p w14:paraId="130C7519" w14:textId="77777777" w:rsidR="004F16DE" w:rsidRPr="002F6D5A" w:rsidRDefault="004F16DE" w:rsidP="00182747">
            <w:pPr>
              <w:spacing w:line="280" w:lineRule="exact"/>
              <w:ind w:left="315" w:hangingChars="150" w:hanging="315"/>
              <w:rPr>
                <w:rFonts w:asciiTheme="minorEastAsia" w:eastAsiaTheme="minorEastAsia" w:hAnsiTheme="minorEastAsia"/>
              </w:rPr>
            </w:pPr>
            <w:r w:rsidRPr="002F6D5A">
              <w:rPr>
                <w:rFonts w:asciiTheme="minorEastAsia" w:eastAsiaTheme="minorEastAsia" w:hAnsiTheme="minorEastAsia"/>
                <w:sz w:val="21"/>
              </w:rPr>
              <w:t>2</w:t>
            </w:r>
            <w:r w:rsidRPr="002F6D5A">
              <w:rPr>
                <w:rFonts w:asciiTheme="minorEastAsia" w:eastAsiaTheme="minorEastAsia" w:hAnsiTheme="minorEastAsia" w:hint="eastAsia"/>
                <w:sz w:val="21"/>
              </w:rPr>
              <w:t>) 「自宅等（</w:t>
            </w:r>
            <w:r>
              <w:rPr>
                <w:rFonts w:asciiTheme="minorEastAsia" w:eastAsiaTheme="minorEastAsia" w:hAnsiTheme="minorEastAsia" w:hint="eastAsia"/>
                <w:sz w:val="21"/>
              </w:rPr>
              <w:t xml:space="preserve"> </w:t>
            </w:r>
            <w:r w:rsidRPr="002F6D5A">
              <w:rPr>
                <w:rFonts w:asciiTheme="minorEastAsia" w:eastAsiaTheme="minorEastAsia" w:hAnsiTheme="minorEastAsia"/>
                <w:sz w:val="21"/>
              </w:rPr>
              <w:t>3）</w:t>
            </w:r>
            <w:r w:rsidRPr="002F6D5A">
              <w:rPr>
                <w:rFonts w:asciiTheme="minorEastAsia" w:eastAsiaTheme="minorEastAsia" w:hAnsiTheme="minorEastAsia" w:hint="eastAsia"/>
                <w:sz w:val="21"/>
              </w:rPr>
              <w:t>を除く）」にお住まいの利用者数</w:t>
            </w:r>
          </w:p>
        </w:tc>
        <w:tc>
          <w:tcPr>
            <w:tcW w:w="2073" w:type="dxa"/>
            <w:vAlign w:val="bottom"/>
          </w:tcPr>
          <w:p w14:paraId="5FF50ED5" w14:textId="77777777" w:rsidR="004F16DE" w:rsidRPr="00495113" w:rsidRDefault="004F16DE" w:rsidP="00182747">
            <w:pPr>
              <w:spacing w:beforeLines="25" w:before="88"/>
              <w:ind w:firstLineChars="150" w:firstLine="330"/>
              <w:jc w:val="center"/>
              <w:rPr>
                <w:rFonts w:ascii="ＭＳ Ｐ明朝" w:eastAsia="ＭＳ Ｐ明朝" w:hAnsi="ＭＳ Ｐ明朝" w:cs="Arial"/>
              </w:rPr>
            </w:pPr>
            <w:r w:rsidRPr="00495113">
              <w:rPr>
                <w:rFonts w:ascii="ＭＳ Ｐ明朝" w:eastAsia="ＭＳ Ｐ明朝" w:hAnsi="ＭＳ Ｐ明朝" w:cs="Arial" w:hint="eastAsia"/>
              </w:rPr>
              <w:t>〔</w:t>
            </w:r>
            <w:r w:rsidRPr="00495113">
              <w:rPr>
                <w:rFonts w:ascii="ＭＳ Ｐ明朝" w:eastAsia="ＭＳ Ｐ明朝" w:hAnsi="ＭＳ Ｐ明朝" w:cs="Arial" w:hint="eastAsia"/>
                <w:u w:val="single"/>
              </w:rPr>
              <w:t xml:space="preserve">　　</w:t>
            </w:r>
            <w:r>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rPr>
              <w:t>〕 人</w:t>
            </w:r>
          </w:p>
        </w:tc>
      </w:tr>
      <w:tr w:rsidR="004F16DE" w:rsidRPr="00495113" w14:paraId="075A971E" w14:textId="77777777" w:rsidTr="00182747">
        <w:tc>
          <w:tcPr>
            <w:tcW w:w="7600" w:type="dxa"/>
            <w:shd w:val="clear" w:color="auto" w:fill="F2F2F2" w:themeFill="background1" w:themeFillShade="F2"/>
            <w:vAlign w:val="center"/>
          </w:tcPr>
          <w:p w14:paraId="55EF1A92" w14:textId="77777777" w:rsidR="004F16DE" w:rsidRPr="002F6D5A" w:rsidRDefault="004F16DE" w:rsidP="00182747">
            <w:pPr>
              <w:rPr>
                <w:rFonts w:asciiTheme="minorEastAsia" w:eastAsiaTheme="minorEastAsia" w:hAnsiTheme="minorEastAsia"/>
                <w:sz w:val="21"/>
              </w:rPr>
            </w:pPr>
            <w:r w:rsidRPr="002F6D5A">
              <w:rPr>
                <w:rFonts w:asciiTheme="minorEastAsia" w:eastAsiaTheme="minorEastAsia" w:hAnsiTheme="minorEastAsia"/>
                <w:sz w:val="21"/>
              </w:rPr>
              <w:t>3</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sz w:val="21"/>
              </w:rPr>
              <w:t>「サ高住」・「住宅型有料」・「軽費老人ホーム」にお住まいの利用者数</w:t>
            </w:r>
          </w:p>
        </w:tc>
        <w:tc>
          <w:tcPr>
            <w:tcW w:w="2073" w:type="dxa"/>
            <w:vAlign w:val="bottom"/>
          </w:tcPr>
          <w:p w14:paraId="50DB47B4" w14:textId="77777777" w:rsidR="004F16DE" w:rsidRPr="00495113" w:rsidRDefault="004F16DE" w:rsidP="00182747">
            <w:pPr>
              <w:spacing w:beforeLines="25" w:before="88"/>
              <w:ind w:firstLineChars="150" w:firstLine="330"/>
              <w:jc w:val="center"/>
            </w:pPr>
            <w:r w:rsidRPr="00495113">
              <w:rPr>
                <w:rFonts w:ascii="ＭＳ Ｐ明朝" w:eastAsia="ＭＳ Ｐ明朝" w:hAnsi="ＭＳ Ｐ明朝" w:cs="Arial" w:hint="eastAsia"/>
              </w:rPr>
              <w:t>〔</w:t>
            </w:r>
            <w:r w:rsidRPr="00495113">
              <w:rPr>
                <w:rFonts w:ascii="ＭＳ Ｐ明朝" w:eastAsia="ＭＳ Ｐ明朝" w:hAnsi="ＭＳ Ｐ明朝" w:cs="Arial" w:hint="eastAsia"/>
                <w:u w:val="single"/>
              </w:rPr>
              <w:t xml:space="preserve">　　</w:t>
            </w:r>
            <w:r>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rPr>
              <w:t>〕 人</w:t>
            </w:r>
          </w:p>
        </w:tc>
      </w:tr>
    </w:tbl>
    <w:p w14:paraId="3963FB64" w14:textId="77777777" w:rsidR="009C7271" w:rsidRDefault="009C7271" w:rsidP="004F16DE">
      <w:pPr>
        <w:snapToGrid w:val="0"/>
        <w:spacing w:line="200" w:lineRule="exact"/>
        <w:ind w:left="220" w:hangingChars="100" w:hanging="220"/>
        <w:rPr>
          <w:rFonts w:asciiTheme="majorEastAsia" w:eastAsiaTheme="majorEastAsia" w:hAnsiTheme="majorEastAsia"/>
        </w:rPr>
      </w:pPr>
    </w:p>
    <w:p w14:paraId="4BB00C96" w14:textId="77777777" w:rsidR="004F16DE" w:rsidRDefault="009C7271" w:rsidP="004F16DE">
      <w:pPr>
        <w:snapToGrid w:val="0"/>
        <w:spacing w:line="200" w:lineRule="exact"/>
        <w:ind w:left="220" w:hangingChars="100" w:hanging="220"/>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14:anchorId="59D7F960" wp14:editId="4D86C75E">
                <wp:simplePos x="0" y="0"/>
                <wp:positionH relativeFrom="column">
                  <wp:posOffset>-139064</wp:posOffset>
                </wp:positionH>
                <wp:positionV relativeFrom="paragraph">
                  <wp:posOffset>121285</wp:posOffset>
                </wp:positionV>
                <wp:extent cx="6362700" cy="4857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6362700" cy="485775"/>
                        </a:xfrm>
                        <a:prstGeom prst="rect">
                          <a:avLst/>
                        </a:prstGeom>
                        <a:noFill/>
                        <a:ln cmpd="dbl">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ex="http://schemas.microsoft.com/office/word/2018/wordml/cex">
            <w:pict>
              <v:rect w14:anchorId="75C91ECB" id="正方形/長方形 3" o:spid="_x0000_s1026" style="position:absolute;left:0;text-align:left;margin-left:-10.95pt;margin-top:9.55pt;width:501pt;height:38.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" filled="f" strokecolor="#404040 [2429]" strokeweight="2pt">
                <v:stroke linestyle="thinThin"/>
              </v:rect>
            </w:pict>
          </mc:Fallback>
        </mc:AlternateContent>
      </w:r>
    </w:p>
    <w:p w14:paraId="3BDFA77E" w14:textId="7B3A4926" w:rsidR="00A23CEA" w:rsidRPr="00A23CEA" w:rsidRDefault="00A23CEA" w:rsidP="00A23CEA">
      <w:pPr>
        <w:spacing w:afterLines="25" w:after="88"/>
        <w:ind w:left="1" w:rightChars="-68" w:right="-150" w:hanging="1"/>
        <w:rPr>
          <w:rFonts w:ascii="ＭＳ Ｐゴシック" w:eastAsia="ＭＳ Ｐゴシック" w:hAnsi="ＭＳ Ｐゴシック"/>
          <w:b/>
          <w:spacing w:val="-2"/>
        </w:rPr>
      </w:pPr>
      <w:r>
        <w:rPr>
          <w:rFonts w:ascii="ＭＳ Ｐゴシック" w:eastAsia="ＭＳ Ｐゴシック" w:hAnsi="ＭＳ Ｐゴシック" w:hint="eastAsia"/>
          <w:b/>
          <w:spacing w:val="-2"/>
        </w:rPr>
        <w:t>ここからは、</w:t>
      </w:r>
      <w:r w:rsidRPr="00A23CEA">
        <w:rPr>
          <w:rFonts w:ascii="ＭＳ Ｐゴシック" w:eastAsia="ＭＳ Ｐゴシック" w:hAnsi="ＭＳ Ｐゴシック" w:hint="eastAsia"/>
          <w:b/>
          <w:spacing w:val="-2"/>
        </w:rPr>
        <w:t>貴事業所において、</w:t>
      </w:r>
      <w:r w:rsidRPr="00A23CEA">
        <w:rPr>
          <w:rFonts w:ascii="ＭＳ Ｐゴシック" w:eastAsia="ＭＳ Ｐゴシック" w:hAnsi="ＭＳ Ｐゴシック" w:hint="eastAsia"/>
          <w:b/>
          <w:noProof/>
          <w:spacing w:val="-2"/>
        </w:rPr>
        <w:t>過去１年の間</w:t>
      </w:r>
      <w:r w:rsidRPr="00952C97">
        <w:rPr>
          <w:rFonts w:ascii="ＭＳ Ｐゴシック" w:eastAsia="ＭＳ Ｐゴシック" w:hAnsi="ＭＳ Ｐゴシック" w:hint="eastAsia"/>
          <w:b/>
          <w:noProof/>
          <w:spacing w:val="-2"/>
        </w:rPr>
        <w:t>（</w:t>
      </w:r>
      <w:r w:rsidR="00952C97" w:rsidRPr="00952C97">
        <w:rPr>
          <w:rFonts w:ascii="ＭＳ Ｐゴシック" w:eastAsia="ＭＳ Ｐゴシック" w:hAnsi="ＭＳ Ｐゴシック" w:hint="eastAsia"/>
          <w:b/>
          <w:noProof/>
          <w:spacing w:val="-2"/>
        </w:rPr>
        <w:t>令和</w:t>
      </w:r>
      <w:r w:rsidR="00A20513">
        <w:rPr>
          <w:rFonts w:ascii="ＭＳ Ｐゴシック" w:eastAsia="ＭＳ Ｐゴシック" w:hAnsi="ＭＳ Ｐゴシック" w:hint="eastAsia"/>
          <w:b/>
          <w:noProof/>
          <w:spacing w:val="-2"/>
        </w:rPr>
        <w:t>４</w:t>
      </w:r>
      <w:r w:rsidRPr="00952C97">
        <w:rPr>
          <w:rFonts w:ascii="ＭＳ Ｐゴシック" w:eastAsia="ＭＳ Ｐゴシック" w:hAnsi="ＭＳ Ｐゴシック" w:hint="eastAsia"/>
          <w:b/>
          <w:noProof/>
          <w:spacing w:val="-2"/>
        </w:rPr>
        <w:t>年</w:t>
      </w:r>
      <w:r w:rsidR="00CE6BF2">
        <w:rPr>
          <w:rFonts w:ascii="ＭＳ Ｐゴシック" w:eastAsia="ＭＳ Ｐゴシック" w:hAnsi="ＭＳ Ｐゴシック" w:hint="eastAsia"/>
          <w:b/>
          <w:noProof/>
          <w:spacing w:val="-2"/>
        </w:rPr>
        <w:t>４</w:t>
      </w:r>
      <w:r w:rsidRPr="00952C97">
        <w:rPr>
          <w:rFonts w:ascii="ＭＳ Ｐゴシック" w:eastAsia="ＭＳ Ｐゴシック" w:hAnsi="ＭＳ Ｐゴシック" w:hint="eastAsia"/>
          <w:b/>
          <w:noProof/>
          <w:spacing w:val="-2"/>
        </w:rPr>
        <w:t>月</w:t>
      </w:r>
      <w:r w:rsidR="00A20513">
        <w:rPr>
          <w:rFonts w:ascii="ＭＳ Ｐゴシック" w:eastAsia="ＭＳ Ｐゴシック" w:hAnsi="ＭＳ Ｐゴシック" w:hint="eastAsia"/>
          <w:b/>
          <w:noProof/>
          <w:spacing w:val="-2"/>
        </w:rPr>
        <w:t>１</w:t>
      </w:r>
      <w:r w:rsidRPr="00952C97">
        <w:rPr>
          <w:rFonts w:ascii="ＭＳ Ｐゴシック" w:eastAsia="ＭＳ Ｐゴシック" w:hAnsi="ＭＳ Ｐゴシック" w:hint="eastAsia"/>
          <w:b/>
          <w:noProof/>
          <w:spacing w:val="-2"/>
        </w:rPr>
        <w:t>日～</w:t>
      </w:r>
      <w:r w:rsidR="00952C97" w:rsidRPr="00952C97">
        <w:rPr>
          <w:rFonts w:ascii="ＭＳ Ｐゴシック" w:eastAsia="ＭＳ Ｐゴシック" w:hAnsi="ＭＳ Ｐゴシック" w:hint="eastAsia"/>
          <w:b/>
          <w:noProof/>
          <w:spacing w:val="-2"/>
        </w:rPr>
        <w:t>令和</w:t>
      </w:r>
      <w:r w:rsidR="00A20513">
        <w:rPr>
          <w:rFonts w:ascii="ＭＳ Ｐゴシック" w:eastAsia="ＭＳ Ｐゴシック" w:hAnsi="ＭＳ Ｐゴシック" w:hint="eastAsia"/>
          <w:b/>
          <w:noProof/>
          <w:spacing w:val="-2"/>
        </w:rPr>
        <w:t>５</w:t>
      </w:r>
      <w:r w:rsidRPr="00952C97">
        <w:rPr>
          <w:rFonts w:ascii="ＭＳ Ｐゴシック" w:eastAsia="ＭＳ Ｐゴシック" w:hAnsi="ＭＳ Ｐゴシック" w:hint="eastAsia"/>
          <w:b/>
          <w:noProof/>
          <w:spacing w:val="-2"/>
        </w:rPr>
        <w:t>年</w:t>
      </w:r>
      <w:r w:rsidR="00CE6BF2">
        <w:rPr>
          <w:rFonts w:ascii="ＭＳ Ｐゴシック" w:eastAsia="ＭＳ Ｐゴシック" w:hAnsi="ＭＳ Ｐゴシック" w:hint="eastAsia"/>
          <w:b/>
          <w:noProof/>
          <w:spacing w:val="-2"/>
        </w:rPr>
        <w:t>３</w:t>
      </w:r>
      <w:r w:rsidRPr="00952C97">
        <w:rPr>
          <w:rFonts w:ascii="ＭＳ Ｐゴシック" w:eastAsia="ＭＳ Ｐゴシック" w:hAnsi="ＭＳ Ｐゴシック" w:hint="eastAsia"/>
          <w:b/>
          <w:noProof/>
          <w:spacing w:val="-2"/>
        </w:rPr>
        <w:t>月</w:t>
      </w:r>
      <w:r w:rsidR="00952C97" w:rsidRPr="00952C97">
        <w:rPr>
          <w:rFonts w:ascii="ＭＳ Ｐゴシック" w:eastAsia="ＭＳ Ｐゴシック" w:hAnsi="ＭＳ Ｐゴシック" w:hint="eastAsia"/>
          <w:b/>
          <w:noProof/>
          <w:spacing w:val="-2"/>
        </w:rPr>
        <w:t>3</w:t>
      </w:r>
      <w:r w:rsidR="00CE6BF2">
        <w:rPr>
          <w:rFonts w:ascii="ＭＳ Ｐゴシック" w:eastAsia="ＭＳ Ｐゴシック" w:hAnsi="ＭＳ Ｐゴシック" w:hint="eastAsia"/>
          <w:b/>
          <w:noProof/>
          <w:spacing w:val="-2"/>
        </w:rPr>
        <w:t>1</w:t>
      </w:r>
      <w:r w:rsidRPr="00952C97">
        <w:rPr>
          <w:rFonts w:ascii="ＭＳ Ｐゴシック" w:eastAsia="ＭＳ Ｐゴシック" w:hAnsi="ＭＳ Ｐゴシック" w:hint="eastAsia"/>
          <w:b/>
          <w:noProof/>
          <w:spacing w:val="-2"/>
        </w:rPr>
        <w:t>日）</w:t>
      </w:r>
      <w:r w:rsidRPr="00A23CEA">
        <w:rPr>
          <w:rFonts w:ascii="ＭＳ Ｐゴシック" w:eastAsia="ＭＳ Ｐゴシック" w:hAnsi="ＭＳ Ｐゴシック" w:hint="eastAsia"/>
          <w:b/>
          <w:noProof/>
          <w:spacing w:val="-2"/>
        </w:rPr>
        <w:t>に</w:t>
      </w:r>
      <w:r>
        <w:rPr>
          <w:rFonts w:ascii="ＭＳ Ｐゴシック" w:eastAsia="ＭＳ Ｐゴシック" w:hAnsi="ＭＳ Ｐゴシック"/>
          <w:b/>
          <w:noProof/>
          <w:spacing w:val="-2"/>
        </w:rPr>
        <w:br/>
      </w:r>
      <w:r w:rsidRPr="00A23CEA">
        <w:rPr>
          <w:rFonts w:ascii="ＭＳ Ｐゴシック" w:eastAsia="ＭＳ Ｐゴシック" w:hAnsi="ＭＳ Ｐゴシック" w:hint="eastAsia"/>
          <w:b/>
          <w:noProof/>
          <w:spacing w:val="-2"/>
        </w:rPr>
        <w:t>「</w:t>
      </w:r>
      <w:r w:rsidRPr="00A23CEA">
        <w:rPr>
          <w:rFonts w:ascii="ＭＳ Ｐゴシック" w:eastAsia="ＭＳ Ｐゴシック" w:hAnsi="ＭＳ Ｐゴシック" w:hint="eastAsia"/>
          <w:b/>
          <w:spacing w:val="-2"/>
          <w:u w:val="single"/>
        </w:rPr>
        <w:t>自宅等</w:t>
      </w:r>
      <w:r w:rsidRPr="00A23CEA">
        <w:rPr>
          <w:rFonts w:ascii="ＭＳ Ｐゴシック" w:eastAsia="ＭＳ Ｐゴシック" w:hAnsi="ＭＳ Ｐゴシック" w:hint="eastAsia"/>
          <w:b/>
          <w:spacing w:val="-2"/>
          <w:sz w:val="20"/>
          <w:u w:val="single"/>
        </w:rPr>
        <w:t>（サ高住・住宅型有料・軽費老人ホームを除く）</w:t>
      </w:r>
      <w:r w:rsidRPr="00A23CEA">
        <w:rPr>
          <w:rFonts w:ascii="ＭＳ Ｐゴシック" w:eastAsia="ＭＳ Ｐゴシック" w:hAnsi="ＭＳ Ｐゴシック" w:hint="eastAsia"/>
          <w:b/>
          <w:spacing w:val="-2"/>
          <w:u w:val="single"/>
        </w:rPr>
        <w:t>から、居場所を変更した利用者</w:t>
      </w:r>
      <w:r w:rsidRPr="00A23CEA">
        <w:rPr>
          <w:rFonts w:ascii="ＭＳ Ｐゴシック" w:eastAsia="ＭＳ Ｐゴシック" w:hAnsi="ＭＳ Ｐゴシック" w:hint="eastAsia"/>
          <w:b/>
          <w:spacing w:val="-2"/>
        </w:rPr>
        <w:t>」についてお尋ねします</w:t>
      </w:r>
    </w:p>
    <w:p w14:paraId="0E294DD1" w14:textId="77777777" w:rsidR="00A23CEA" w:rsidRPr="00A23CEA" w:rsidRDefault="00A23CEA" w:rsidP="004F16DE">
      <w:pPr>
        <w:snapToGrid w:val="0"/>
        <w:spacing w:line="200" w:lineRule="exact"/>
        <w:ind w:left="220" w:hangingChars="100" w:hanging="220"/>
        <w:rPr>
          <w:rFonts w:asciiTheme="majorEastAsia" w:eastAsiaTheme="majorEastAsia" w:hAnsiTheme="majorEastAsia"/>
        </w:rPr>
      </w:pPr>
    </w:p>
    <w:p w14:paraId="619AF183" w14:textId="77777777" w:rsidR="004F16DE" w:rsidRDefault="004F16DE" w:rsidP="009C7271">
      <w:pPr>
        <w:ind w:left="565" w:rightChars="-68" w:right="-150" w:hangingChars="257" w:hanging="565"/>
        <w:rPr>
          <w:rFonts w:ascii="ＭＳ ゴシック" w:eastAsia="ＭＳ ゴシック" w:hAnsi="ＭＳ ゴシック"/>
          <w:spacing w:val="-2"/>
        </w:rPr>
      </w:pPr>
      <w:r w:rsidRPr="00495113">
        <w:rPr>
          <w:rFonts w:asciiTheme="majorEastAsia" w:eastAsiaTheme="majorEastAsia" w:hAnsiTheme="majorEastAsia" w:hint="eastAsia"/>
        </w:rPr>
        <w:t xml:space="preserve">問２　</w:t>
      </w:r>
      <w:r w:rsidRPr="00495113">
        <w:rPr>
          <w:rFonts w:ascii="ＭＳ ゴシック" w:eastAsia="ＭＳ ゴシック" w:hAnsi="ＭＳ ゴシック" w:hint="eastAsia"/>
          <w:spacing w:val="-2"/>
        </w:rPr>
        <w:t>貴事業所において、</w:t>
      </w:r>
      <w:r w:rsidRPr="00495113">
        <w:rPr>
          <w:rFonts w:ascii="ＭＳ ゴシック" w:eastAsia="ＭＳ ゴシック" w:hAnsi="ＭＳ ゴシック" w:hint="eastAsia"/>
          <w:noProof/>
          <w:spacing w:val="-2"/>
        </w:rPr>
        <w:t>過去１年の間に「</w:t>
      </w:r>
      <w:r w:rsidRPr="00A23CEA">
        <w:rPr>
          <w:rFonts w:ascii="ＭＳ ゴシック" w:eastAsia="ＭＳ ゴシック" w:hAnsi="ＭＳ ゴシック" w:hint="eastAsia"/>
          <w:spacing w:val="-2"/>
        </w:rPr>
        <w:t>自宅等</w:t>
      </w:r>
      <w:r w:rsidRPr="00A23CEA">
        <w:rPr>
          <w:rFonts w:ascii="ＭＳ ゴシック" w:eastAsia="ＭＳ ゴシック" w:hAnsi="ＭＳ ゴシック" w:hint="eastAsia"/>
          <w:spacing w:val="-2"/>
          <w:sz w:val="20"/>
        </w:rPr>
        <w:t>（サ高住・住宅型有料・軽費老人ホームを除く）</w:t>
      </w:r>
      <w:r w:rsidRPr="00A23CEA">
        <w:rPr>
          <w:rFonts w:ascii="ＭＳ ゴシック" w:eastAsia="ＭＳ ゴシック" w:hAnsi="ＭＳ ゴシック" w:hint="eastAsia"/>
          <w:spacing w:val="-2"/>
        </w:rPr>
        <w:t>から、居場所を変更した利用者数</w:t>
      </w:r>
      <w:r w:rsidR="00A23CEA" w:rsidRPr="00A23CEA">
        <w:rPr>
          <w:rFonts w:ascii="ＭＳ ゴシック" w:eastAsia="ＭＳ ゴシック" w:hAnsi="ＭＳ ゴシック" w:hint="eastAsia"/>
          <w:spacing w:val="-2"/>
        </w:rPr>
        <w:t>」を</w:t>
      </w:r>
      <w:r w:rsidRPr="00A23CEA">
        <w:rPr>
          <w:rFonts w:ascii="ＭＳ ゴシック" w:eastAsia="ＭＳ ゴシック" w:hAnsi="ＭＳ ゴシック" w:hint="eastAsia"/>
          <w:b/>
          <w:spacing w:val="-2"/>
          <w:u w:val="single"/>
        </w:rPr>
        <w:t>要介護度別</w:t>
      </w:r>
      <w:r w:rsidR="00A23CEA" w:rsidRPr="00A23CEA">
        <w:rPr>
          <w:rFonts w:ascii="ＭＳ ゴシック" w:eastAsia="ＭＳ ゴシック" w:hAnsi="ＭＳ ゴシック" w:hint="eastAsia"/>
          <w:b/>
          <w:spacing w:val="-2"/>
          <w:u w:val="single"/>
        </w:rPr>
        <w:t>に</w:t>
      </w:r>
      <w:r w:rsidRPr="00495113">
        <w:rPr>
          <w:rFonts w:ascii="ＭＳ ゴシック" w:eastAsia="ＭＳ ゴシック" w:hAnsi="ＭＳ ゴシック" w:hint="eastAsia"/>
          <w:spacing w:val="-2"/>
        </w:rPr>
        <w:t>ご記入ください。</w:t>
      </w:r>
    </w:p>
    <w:p w14:paraId="10301D56" w14:textId="77777777" w:rsidR="004F16DE" w:rsidRPr="00A23CEA" w:rsidRDefault="004F16DE" w:rsidP="009C7271">
      <w:pPr>
        <w:spacing w:afterLines="20" w:after="71"/>
        <w:ind w:leftChars="100" w:left="220" w:rightChars="-68" w:right="-150" w:firstLineChars="100" w:firstLine="180"/>
        <w:rPr>
          <w:rFonts w:asciiTheme="majorEastAsia" w:eastAsiaTheme="majorEastAsia" w:hAnsiTheme="majorEastAsia"/>
          <w:sz w:val="21"/>
        </w:rPr>
      </w:pPr>
      <w:r w:rsidRPr="00A23CEA">
        <w:rPr>
          <w:rFonts w:ascii="ＭＳ ゴシック" w:eastAsia="ＭＳ ゴシック" w:hAnsi="ＭＳ ゴシック" w:hint="eastAsia"/>
          <w:sz w:val="18"/>
        </w:rPr>
        <w:t>※ 一時的に入院して自宅に戻った方、現在入院中の方は含めないでください。</w:t>
      </w:r>
    </w:p>
    <w:tbl>
      <w:tblPr>
        <w:tblStyle w:val="a6"/>
        <w:tblW w:w="9673"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165"/>
        <w:gridCol w:w="1166"/>
        <w:gridCol w:w="1166"/>
        <w:gridCol w:w="1165"/>
        <w:gridCol w:w="1166"/>
        <w:gridCol w:w="1166"/>
        <w:gridCol w:w="1166"/>
        <w:gridCol w:w="1513"/>
      </w:tblGrid>
      <w:tr w:rsidR="004F16DE" w:rsidRPr="00495113" w14:paraId="5FA5EB3A" w14:textId="77777777" w:rsidTr="00182747">
        <w:tc>
          <w:tcPr>
            <w:tcW w:w="1165" w:type="dxa"/>
            <w:shd w:val="clear" w:color="auto" w:fill="F2F2F2" w:themeFill="background1" w:themeFillShade="F2"/>
          </w:tcPr>
          <w:p w14:paraId="20E2318E"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要支援1</w:t>
            </w:r>
          </w:p>
        </w:tc>
        <w:tc>
          <w:tcPr>
            <w:tcW w:w="1166" w:type="dxa"/>
            <w:shd w:val="clear" w:color="auto" w:fill="F2F2F2" w:themeFill="background1" w:themeFillShade="F2"/>
          </w:tcPr>
          <w:p w14:paraId="2093C8BD"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要支援2</w:t>
            </w:r>
          </w:p>
        </w:tc>
        <w:tc>
          <w:tcPr>
            <w:tcW w:w="1166" w:type="dxa"/>
            <w:shd w:val="clear" w:color="auto" w:fill="F2F2F2" w:themeFill="background1" w:themeFillShade="F2"/>
          </w:tcPr>
          <w:p w14:paraId="6088BE52"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要介護1</w:t>
            </w:r>
          </w:p>
        </w:tc>
        <w:tc>
          <w:tcPr>
            <w:tcW w:w="1165" w:type="dxa"/>
            <w:shd w:val="clear" w:color="auto" w:fill="F2F2F2" w:themeFill="background1" w:themeFillShade="F2"/>
          </w:tcPr>
          <w:p w14:paraId="78FA2A73"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要介護2</w:t>
            </w:r>
          </w:p>
        </w:tc>
        <w:tc>
          <w:tcPr>
            <w:tcW w:w="1166" w:type="dxa"/>
            <w:shd w:val="clear" w:color="auto" w:fill="F2F2F2" w:themeFill="background1" w:themeFillShade="F2"/>
          </w:tcPr>
          <w:p w14:paraId="303B75BD"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要介護3</w:t>
            </w:r>
          </w:p>
        </w:tc>
        <w:tc>
          <w:tcPr>
            <w:tcW w:w="1166" w:type="dxa"/>
            <w:shd w:val="clear" w:color="auto" w:fill="F2F2F2" w:themeFill="background1" w:themeFillShade="F2"/>
          </w:tcPr>
          <w:p w14:paraId="7420A627"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要介護4</w:t>
            </w:r>
          </w:p>
        </w:tc>
        <w:tc>
          <w:tcPr>
            <w:tcW w:w="1166" w:type="dxa"/>
            <w:shd w:val="clear" w:color="auto" w:fill="F2F2F2" w:themeFill="background1" w:themeFillShade="F2"/>
          </w:tcPr>
          <w:p w14:paraId="239325D9"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要介護5</w:t>
            </w:r>
          </w:p>
        </w:tc>
        <w:tc>
          <w:tcPr>
            <w:tcW w:w="1513" w:type="dxa"/>
            <w:shd w:val="clear" w:color="auto" w:fill="F2F2F2" w:themeFill="background1" w:themeFillShade="F2"/>
          </w:tcPr>
          <w:p w14:paraId="5F1FBD16" w14:textId="77777777" w:rsidR="004F16DE" w:rsidRPr="00495113" w:rsidRDefault="004F16DE" w:rsidP="00182747">
            <w:pPr>
              <w:jc w:val="center"/>
              <w:rPr>
                <w:rFonts w:asciiTheme="minorEastAsia" w:hAnsiTheme="minorEastAsia"/>
              </w:rPr>
            </w:pPr>
            <w:r w:rsidRPr="00495113">
              <w:rPr>
                <w:rFonts w:asciiTheme="minorEastAsia" w:hAnsiTheme="minorEastAsia" w:hint="eastAsia"/>
              </w:rPr>
              <w:t>合計</w:t>
            </w:r>
          </w:p>
        </w:tc>
      </w:tr>
      <w:tr w:rsidR="004F16DE" w:rsidRPr="00495113" w14:paraId="5E7DD310" w14:textId="77777777" w:rsidTr="00182747">
        <w:tc>
          <w:tcPr>
            <w:tcW w:w="1165" w:type="dxa"/>
          </w:tcPr>
          <w:p w14:paraId="7B3E0208"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w:t>
            </w:r>
            <w:r>
              <w:rPr>
                <w:rFonts w:ascii="ＭＳ Ｐ明朝" w:eastAsia="ＭＳ Ｐ明朝" w:hAnsi="ＭＳ Ｐ明朝" w:cs="Arial" w:hint="eastAsia"/>
                <w:sz w:val="18"/>
                <w:szCs w:val="18"/>
              </w:rPr>
              <w:t xml:space="preserve"> </w:t>
            </w:r>
            <w:r w:rsidRPr="00CC5D68">
              <w:rPr>
                <w:rFonts w:ascii="ＭＳ Ｐ明朝" w:eastAsia="ＭＳ Ｐ明朝" w:hAnsi="ＭＳ Ｐ明朝" w:cs="Arial" w:hint="eastAsia"/>
                <w:sz w:val="18"/>
                <w:szCs w:val="18"/>
              </w:rPr>
              <w:t>人</w:t>
            </w:r>
          </w:p>
        </w:tc>
        <w:tc>
          <w:tcPr>
            <w:tcW w:w="1166" w:type="dxa"/>
          </w:tcPr>
          <w:p w14:paraId="14E0F7AD"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w:t>
            </w:r>
            <w:r>
              <w:rPr>
                <w:rFonts w:ascii="ＭＳ Ｐ明朝" w:eastAsia="ＭＳ Ｐ明朝" w:hAnsi="ＭＳ Ｐ明朝" w:cs="Arial" w:hint="eastAsia"/>
                <w:sz w:val="18"/>
                <w:szCs w:val="18"/>
              </w:rPr>
              <w:t xml:space="preserve"> </w:t>
            </w:r>
            <w:r w:rsidRPr="00CC5D68">
              <w:rPr>
                <w:rFonts w:ascii="ＭＳ Ｐ明朝" w:eastAsia="ＭＳ Ｐ明朝" w:hAnsi="ＭＳ Ｐ明朝" w:cs="Arial" w:hint="eastAsia"/>
                <w:sz w:val="18"/>
                <w:szCs w:val="18"/>
              </w:rPr>
              <w:t>人</w:t>
            </w:r>
          </w:p>
        </w:tc>
        <w:tc>
          <w:tcPr>
            <w:tcW w:w="1166" w:type="dxa"/>
          </w:tcPr>
          <w:p w14:paraId="158A6A9D"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w:t>
            </w:r>
            <w:r>
              <w:rPr>
                <w:rFonts w:ascii="ＭＳ Ｐ明朝" w:eastAsia="ＭＳ Ｐ明朝" w:hAnsi="ＭＳ Ｐ明朝" w:cs="Arial" w:hint="eastAsia"/>
                <w:sz w:val="18"/>
                <w:szCs w:val="18"/>
              </w:rPr>
              <w:t xml:space="preserve"> </w:t>
            </w:r>
            <w:r w:rsidRPr="00CC5D68">
              <w:rPr>
                <w:rFonts w:ascii="ＭＳ Ｐ明朝" w:eastAsia="ＭＳ Ｐ明朝" w:hAnsi="ＭＳ Ｐ明朝" w:cs="Arial" w:hint="eastAsia"/>
                <w:sz w:val="18"/>
                <w:szCs w:val="18"/>
              </w:rPr>
              <w:t>人</w:t>
            </w:r>
          </w:p>
        </w:tc>
        <w:tc>
          <w:tcPr>
            <w:tcW w:w="1165" w:type="dxa"/>
          </w:tcPr>
          <w:p w14:paraId="7A28B670"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w:t>
            </w:r>
            <w:r>
              <w:rPr>
                <w:rFonts w:ascii="ＭＳ Ｐ明朝" w:eastAsia="ＭＳ Ｐ明朝" w:hAnsi="ＭＳ Ｐ明朝" w:cs="Arial" w:hint="eastAsia"/>
                <w:sz w:val="18"/>
                <w:szCs w:val="18"/>
              </w:rPr>
              <w:t xml:space="preserve"> </w:t>
            </w:r>
            <w:r w:rsidRPr="00CC5D68">
              <w:rPr>
                <w:rFonts w:ascii="ＭＳ Ｐ明朝" w:eastAsia="ＭＳ Ｐ明朝" w:hAnsi="ＭＳ Ｐ明朝" w:cs="Arial" w:hint="eastAsia"/>
                <w:sz w:val="18"/>
                <w:szCs w:val="18"/>
              </w:rPr>
              <w:t>人</w:t>
            </w:r>
          </w:p>
        </w:tc>
        <w:tc>
          <w:tcPr>
            <w:tcW w:w="1166" w:type="dxa"/>
          </w:tcPr>
          <w:p w14:paraId="06EBE9BE"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w:t>
            </w:r>
            <w:r>
              <w:rPr>
                <w:rFonts w:ascii="ＭＳ Ｐ明朝" w:eastAsia="ＭＳ Ｐ明朝" w:hAnsi="ＭＳ Ｐ明朝" w:cs="Arial" w:hint="eastAsia"/>
                <w:sz w:val="18"/>
                <w:szCs w:val="18"/>
              </w:rPr>
              <w:t xml:space="preserve"> </w:t>
            </w:r>
            <w:r w:rsidRPr="00CC5D68">
              <w:rPr>
                <w:rFonts w:ascii="ＭＳ Ｐ明朝" w:eastAsia="ＭＳ Ｐ明朝" w:hAnsi="ＭＳ Ｐ明朝" w:cs="Arial" w:hint="eastAsia"/>
                <w:sz w:val="18"/>
                <w:szCs w:val="18"/>
              </w:rPr>
              <w:t>人</w:t>
            </w:r>
          </w:p>
        </w:tc>
        <w:tc>
          <w:tcPr>
            <w:tcW w:w="1166" w:type="dxa"/>
          </w:tcPr>
          <w:p w14:paraId="2372C5AA"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 人</w:t>
            </w:r>
          </w:p>
        </w:tc>
        <w:tc>
          <w:tcPr>
            <w:tcW w:w="1166" w:type="dxa"/>
          </w:tcPr>
          <w:p w14:paraId="0515C19C"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 人</w:t>
            </w:r>
          </w:p>
        </w:tc>
        <w:tc>
          <w:tcPr>
            <w:tcW w:w="1513" w:type="dxa"/>
          </w:tcPr>
          <w:p w14:paraId="2EB12FA7" w14:textId="77777777" w:rsidR="004F16DE" w:rsidRPr="00495113" w:rsidRDefault="004F16DE" w:rsidP="00182747">
            <w:pPr>
              <w:spacing w:beforeLines="25" w:before="88"/>
              <w:jc w:val="center"/>
              <w:rPr>
                <w:rFonts w:asciiTheme="minorEastAsia" w:hAnsiTheme="minorEastAsia"/>
              </w:rPr>
            </w:pPr>
            <w:r>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469B45C7" wp14:editId="4DD0BAF5">
                      <wp:simplePos x="0" y="0"/>
                      <wp:positionH relativeFrom="column">
                        <wp:posOffset>825500</wp:posOffset>
                      </wp:positionH>
                      <wp:positionV relativeFrom="paragraph">
                        <wp:posOffset>173990</wp:posOffset>
                      </wp:positionV>
                      <wp:extent cx="134620" cy="3390900"/>
                      <wp:effectExtent l="38100" t="0" r="17780" b="95250"/>
                      <wp:wrapNone/>
                      <wp:docPr id="92" name="フリーフォーム: 図形 92"/>
                      <wp:cNvGraphicFramePr/>
                      <a:graphic xmlns:a="http://schemas.openxmlformats.org/drawingml/2006/main">
                        <a:graphicData uri="http://schemas.microsoft.com/office/word/2010/wordprocessingShape">
                          <wps:wsp>
                            <wps:cNvSpPr/>
                            <wps:spPr>
                              <a:xfrm flipH="1" flipV="1">
                                <a:off x="0" y="0"/>
                                <a:ext cx="134620" cy="3390900"/>
                              </a:xfrm>
                              <a:custGeom>
                                <a:avLst/>
                                <a:gdLst>
                                  <a:gd name="connsiteX0" fmla="*/ 234461 w 440787"/>
                                  <a:gd name="connsiteY0" fmla="*/ 0 h 398585"/>
                                  <a:gd name="connsiteX1" fmla="*/ 0 w 440787"/>
                                  <a:gd name="connsiteY1" fmla="*/ 0 h 398585"/>
                                  <a:gd name="connsiteX2" fmla="*/ 0 w 440787"/>
                                  <a:gd name="connsiteY2" fmla="*/ 398585 h 398585"/>
                                  <a:gd name="connsiteX3" fmla="*/ 440787 w 440787"/>
                                  <a:gd name="connsiteY3" fmla="*/ 398585 h 398585"/>
                                  <a:gd name="connsiteX0" fmla="*/ 128549 w 440787"/>
                                  <a:gd name="connsiteY0" fmla="*/ 0 h 398585"/>
                                  <a:gd name="connsiteX1" fmla="*/ 0 w 440787"/>
                                  <a:gd name="connsiteY1" fmla="*/ 0 h 398585"/>
                                  <a:gd name="connsiteX2" fmla="*/ 0 w 440787"/>
                                  <a:gd name="connsiteY2" fmla="*/ 398585 h 398585"/>
                                  <a:gd name="connsiteX3" fmla="*/ 440787 w 440787"/>
                                  <a:gd name="connsiteY3" fmla="*/ 398585 h 398585"/>
                                  <a:gd name="connsiteX0" fmla="*/ 66032 w 440787"/>
                                  <a:gd name="connsiteY0" fmla="*/ 0 h 398585"/>
                                  <a:gd name="connsiteX1" fmla="*/ 0 w 440787"/>
                                  <a:gd name="connsiteY1" fmla="*/ 0 h 398585"/>
                                  <a:gd name="connsiteX2" fmla="*/ 0 w 440787"/>
                                  <a:gd name="connsiteY2" fmla="*/ 398585 h 398585"/>
                                  <a:gd name="connsiteX3" fmla="*/ 440787 w 440787"/>
                                  <a:gd name="connsiteY3" fmla="*/ 398585 h 398585"/>
                                  <a:gd name="connsiteX0" fmla="*/ 124380 w 440787"/>
                                  <a:gd name="connsiteY0" fmla="*/ 0 h 398585"/>
                                  <a:gd name="connsiteX1" fmla="*/ 0 w 440787"/>
                                  <a:gd name="connsiteY1" fmla="*/ 0 h 398585"/>
                                  <a:gd name="connsiteX2" fmla="*/ 0 w 440787"/>
                                  <a:gd name="connsiteY2" fmla="*/ 398585 h 398585"/>
                                  <a:gd name="connsiteX3" fmla="*/ 440787 w 440787"/>
                                  <a:gd name="connsiteY3" fmla="*/ 398585 h 398585"/>
                                  <a:gd name="connsiteX0" fmla="*/ 124380 w 478297"/>
                                  <a:gd name="connsiteY0" fmla="*/ 0 h 398585"/>
                                  <a:gd name="connsiteX1" fmla="*/ 0 w 478297"/>
                                  <a:gd name="connsiteY1" fmla="*/ 0 h 398585"/>
                                  <a:gd name="connsiteX2" fmla="*/ 0 w 478297"/>
                                  <a:gd name="connsiteY2" fmla="*/ 398585 h 398585"/>
                                  <a:gd name="connsiteX3" fmla="*/ 478297 w 478297"/>
                                  <a:gd name="connsiteY3" fmla="*/ 398585 h 398585"/>
                                  <a:gd name="connsiteX0" fmla="*/ 78564 w 478297"/>
                                  <a:gd name="connsiteY0" fmla="*/ 0 h 398585"/>
                                  <a:gd name="connsiteX1" fmla="*/ 0 w 478297"/>
                                  <a:gd name="connsiteY1" fmla="*/ 0 h 398585"/>
                                  <a:gd name="connsiteX2" fmla="*/ 0 w 478297"/>
                                  <a:gd name="connsiteY2" fmla="*/ 398585 h 398585"/>
                                  <a:gd name="connsiteX3" fmla="*/ 478297 w 478297"/>
                                  <a:gd name="connsiteY3" fmla="*/ 398585 h 398585"/>
                                  <a:gd name="connsiteX0" fmla="*/ 132711 w 478297"/>
                                  <a:gd name="connsiteY0" fmla="*/ 0 h 398585"/>
                                  <a:gd name="connsiteX1" fmla="*/ 0 w 478297"/>
                                  <a:gd name="connsiteY1" fmla="*/ 0 h 398585"/>
                                  <a:gd name="connsiteX2" fmla="*/ 0 w 478297"/>
                                  <a:gd name="connsiteY2" fmla="*/ 398585 h 398585"/>
                                  <a:gd name="connsiteX3" fmla="*/ 478297 w 478297"/>
                                  <a:gd name="connsiteY3" fmla="*/ 398585 h 398585"/>
                                  <a:gd name="connsiteX0" fmla="*/ 542052 w 542052"/>
                                  <a:gd name="connsiteY0" fmla="*/ 0 h 398585"/>
                                  <a:gd name="connsiteX1" fmla="*/ 0 w 542052"/>
                                  <a:gd name="connsiteY1" fmla="*/ 0 h 398585"/>
                                  <a:gd name="connsiteX2" fmla="*/ 0 w 542052"/>
                                  <a:gd name="connsiteY2" fmla="*/ 398585 h 398585"/>
                                  <a:gd name="connsiteX3" fmla="*/ 478297 w 542052"/>
                                  <a:gd name="connsiteY3" fmla="*/ 398585 h 398585"/>
                                </a:gdLst>
                                <a:ahLst/>
                                <a:cxnLst>
                                  <a:cxn ang="0">
                                    <a:pos x="connsiteX0" y="connsiteY0"/>
                                  </a:cxn>
                                  <a:cxn ang="0">
                                    <a:pos x="connsiteX1" y="connsiteY1"/>
                                  </a:cxn>
                                  <a:cxn ang="0">
                                    <a:pos x="connsiteX2" y="connsiteY2"/>
                                  </a:cxn>
                                  <a:cxn ang="0">
                                    <a:pos x="connsiteX3" y="connsiteY3"/>
                                  </a:cxn>
                                </a:cxnLst>
                                <a:rect l="l" t="t" r="r" b="b"/>
                                <a:pathLst>
                                  <a:path w="542052" h="398585">
                                    <a:moveTo>
                                      <a:pt x="542052" y="0"/>
                                    </a:moveTo>
                                    <a:lnTo>
                                      <a:pt x="0" y="0"/>
                                    </a:lnTo>
                                    <a:lnTo>
                                      <a:pt x="0" y="398585"/>
                                    </a:lnTo>
                                    <a:lnTo>
                                      <a:pt x="478297" y="398585"/>
                                    </a:lnTo>
                                  </a:path>
                                </a:pathLst>
                              </a:custGeom>
                              <a:noFill/>
                              <a:ln>
                                <a:solidFill>
                                  <a:schemeClr val="tx1"/>
                                </a:solidFill>
                                <a:headEnd type="triangle"/>
                                <a:tailEnd w="lg"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40566EF8" id="フリーフォーム: 図形 92" o:spid="_x0000_s1026" style="position:absolute;left:0;text-align:left;margin-left:65pt;margin-top:13.7pt;width:10.6pt;height:267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42052,398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" path="m542052,l,,,398585r478297,e" filled="f" strokecolor="black [3213]" strokeweight="2pt">
                      <v:stroke startarrow="block" endarrowwidth="wide"/>
                      <v:path arrowok="t" o:connecttype="custom" o:connectlocs="134620,0;0,0;0,3390900;118786,3390900" o:connectangles="0,0,0,0"/>
                    </v:shape>
                  </w:pict>
                </mc:Fallback>
              </mc:AlternateContent>
            </w:r>
            <w:r w:rsidRPr="00495113">
              <w:rPr>
                <w:rFonts w:ascii="ＭＳ Ｐ明朝" w:eastAsia="ＭＳ Ｐ明朝" w:hAnsi="ＭＳ Ｐ明朝" w:cs="Arial" w:hint="eastAsia"/>
              </w:rPr>
              <w:t>〔</w:t>
            </w:r>
            <w:r w:rsidRPr="00495113">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rPr>
              <w:t>〕</w:t>
            </w:r>
            <w:r>
              <w:rPr>
                <w:rFonts w:ascii="ＭＳ Ｐ明朝" w:eastAsia="ＭＳ Ｐ明朝" w:hAnsi="ＭＳ Ｐ明朝" w:cs="Arial" w:hint="eastAsia"/>
              </w:rPr>
              <w:t xml:space="preserve"> </w:t>
            </w:r>
            <w:r w:rsidRPr="00495113">
              <w:rPr>
                <w:rFonts w:ascii="ＭＳ Ｐ明朝" w:eastAsia="ＭＳ Ｐ明朝" w:hAnsi="ＭＳ Ｐ明朝" w:cs="Arial" w:hint="eastAsia"/>
                <w:sz w:val="18"/>
              </w:rPr>
              <w:t>人</w:t>
            </w:r>
            <w:r>
              <w:rPr>
                <w:rFonts w:ascii="ＭＳ Ｐ明朝" w:eastAsia="ＭＳ Ｐ明朝" w:hAnsi="ＭＳ Ｐ明朝" w:cs="Arial" w:hint="eastAsia"/>
                <w:sz w:val="18"/>
              </w:rPr>
              <w:t xml:space="preserve"> </w:t>
            </w:r>
            <w:r w:rsidRPr="00495113">
              <w:rPr>
                <w:rFonts w:ascii="ＭＳ Ｐ明朝" w:eastAsia="ＭＳ Ｐ明朝" w:hAnsi="ＭＳ Ｐ明朝" w:cs="Arial" w:hint="eastAsia"/>
                <w:sz w:val="18"/>
              </w:rPr>
              <w:t>★</w:t>
            </w:r>
          </w:p>
        </w:tc>
      </w:tr>
    </w:tbl>
    <w:p w14:paraId="1C16EBE6" w14:textId="77777777" w:rsidR="004F16DE" w:rsidRPr="00495113" w:rsidRDefault="004F16DE" w:rsidP="004F16DE">
      <w:pPr>
        <w:snapToGrid w:val="0"/>
        <w:spacing w:line="200" w:lineRule="exact"/>
        <w:ind w:left="220" w:hangingChars="100" w:hanging="220"/>
        <w:rPr>
          <w:rFonts w:asciiTheme="majorEastAsia" w:eastAsiaTheme="majorEastAsia" w:hAnsiTheme="majorEastAsia"/>
        </w:rPr>
      </w:pPr>
    </w:p>
    <w:p w14:paraId="36649D4A" w14:textId="77777777" w:rsidR="004F16DE" w:rsidRPr="00495113" w:rsidRDefault="004F16DE" w:rsidP="009C7271">
      <w:pPr>
        <w:ind w:left="565" w:hangingChars="257" w:hanging="565"/>
        <w:rPr>
          <w:rFonts w:ascii="ＭＳ ゴシック" w:eastAsia="ＭＳ ゴシック" w:hAnsi="ＭＳ ゴシック"/>
          <w:u w:val="single"/>
        </w:rPr>
      </w:pPr>
      <w:r w:rsidRPr="00495113">
        <w:rPr>
          <w:rFonts w:asciiTheme="majorEastAsia" w:eastAsiaTheme="majorEastAsia" w:hAnsiTheme="majorEastAsia" w:hint="eastAsia"/>
        </w:rPr>
        <w:t xml:space="preserve">問３　</w:t>
      </w:r>
      <w:r w:rsidRPr="00495113">
        <w:rPr>
          <w:rFonts w:ascii="ＭＳ ゴシック" w:eastAsia="ＭＳ ゴシック" w:hAnsi="ＭＳ ゴシック" w:hint="eastAsia"/>
          <w:spacing w:val="-2"/>
        </w:rPr>
        <w:t>貴事業所において、</w:t>
      </w:r>
      <w:r w:rsidRPr="00495113">
        <w:rPr>
          <w:rFonts w:ascii="ＭＳ ゴシック" w:eastAsia="ＭＳ ゴシック" w:hAnsi="ＭＳ ゴシック" w:hint="eastAsia"/>
          <w:noProof/>
          <w:spacing w:val="-2"/>
        </w:rPr>
        <w:t>過去１年の間に</w:t>
      </w:r>
      <w:r w:rsidRPr="00A23CEA">
        <w:rPr>
          <w:rFonts w:ascii="ＭＳ ゴシック" w:eastAsia="ＭＳ ゴシック" w:hAnsi="ＭＳ ゴシック" w:hint="eastAsia"/>
          <w:spacing w:val="-2"/>
        </w:rPr>
        <w:t>「自宅等</w:t>
      </w:r>
      <w:r w:rsidRPr="00A23CEA">
        <w:rPr>
          <w:rFonts w:ascii="ＭＳ ゴシック" w:eastAsia="ＭＳ ゴシック" w:hAnsi="ＭＳ ゴシック" w:hint="eastAsia"/>
          <w:spacing w:val="-2"/>
          <w:sz w:val="20"/>
        </w:rPr>
        <w:t>（サ高住・住宅型有料・軽費老人ホームを除く）</w:t>
      </w:r>
      <w:r w:rsidRPr="00A23CEA">
        <w:rPr>
          <w:rFonts w:ascii="ＭＳ ゴシック" w:eastAsia="ＭＳ ゴシック" w:hAnsi="ＭＳ ゴシック" w:hint="eastAsia"/>
          <w:spacing w:val="-2"/>
        </w:rPr>
        <w:t>から居場所を変更した利用者数</w:t>
      </w:r>
      <w:r w:rsidR="00A23CEA" w:rsidRPr="00A23CEA">
        <w:rPr>
          <w:rFonts w:ascii="ＭＳ ゴシック" w:eastAsia="ＭＳ ゴシック" w:hAnsi="ＭＳ ゴシック" w:hint="eastAsia"/>
          <w:spacing w:val="-2"/>
        </w:rPr>
        <w:t>」を</w:t>
      </w:r>
      <w:r w:rsidRPr="00A23CEA">
        <w:rPr>
          <w:rFonts w:ascii="ＭＳ ゴシック" w:eastAsia="ＭＳ ゴシック" w:hAnsi="ＭＳ ゴシック" w:hint="eastAsia"/>
          <w:b/>
          <w:spacing w:val="-2"/>
          <w:u w:val="single"/>
        </w:rPr>
        <w:t>行き先別</w:t>
      </w:r>
      <w:r w:rsidR="00A23CEA" w:rsidRPr="00A23CEA">
        <w:rPr>
          <w:rFonts w:ascii="ＭＳ ゴシック" w:eastAsia="ＭＳ ゴシック" w:hAnsi="ＭＳ ゴシック" w:hint="eastAsia"/>
          <w:b/>
          <w:spacing w:val="-2"/>
          <w:u w:val="single"/>
        </w:rPr>
        <w:t>に</w:t>
      </w:r>
      <w:r w:rsidRPr="00495113">
        <w:rPr>
          <w:rFonts w:ascii="ＭＳ ゴシック" w:eastAsia="ＭＳ ゴシック" w:hAnsi="ＭＳ ゴシック" w:hint="eastAsia"/>
          <w:spacing w:val="-2"/>
        </w:rPr>
        <w:t>記入ください。</w:t>
      </w:r>
    </w:p>
    <w:p w14:paraId="4CF2E557" w14:textId="77777777" w:rsidR="004F16DE" w:rsidRPr="00A23CEA" w:rsidRDefault="004F16DE" w:rsidP="009C7271">
      <w:pPr>
        <w:spacing w:line="280" w:lineRule="exact"/>
        <w:ind w:leftChars="100" w:left="220"/>
        <w:rPr>
          <w:rFonts w:ascii="ＭＳ ゴシック" w:eastAsia="ＭＳ ゴシック" w:hAnsi="ＭＳ ゴシック"/>
          <w:sz w:val="18"/>
        </w:rPr>
      </w:pPr>
      <w:bookmarkStart w:id="0" w:name="_Hlk531119323"/>
      <w:r w:rsidRPr="009C7271">
        <w:rPr>
          <w:rFonts w:ascii="ＭＳ ゴシック" w:eastAsia="ＭＳ ゴシック" w:hAnsi="ＭＳ ゴシック" w:hint="eastAsia"/>
          <w:sz w:val="18"/>
        </w:rPr>
        <w:t>※</w:t>
      </w:r>
      <w:r w:rsidRPr="009C7271">
        <w:rPr>
          <w:rFonts w:ascii="ＭＳ ゴシック" w:eastAsia="ＭＳ ゴシック" w:hAnsi="ＭＳ ゴシック"/>
          <w:sz w:val="18"/>
        </w:rPr>
        <w:t xml:space="preserve"> </w:t>
      </w:r>
      <w:r w:rsidRPr="00A23CEA">
        <w:rPr>
          <w:rFonts w:ascii="ＭＳ ゴシック" w:eastAsia="ＭＳ ゴシック" w:hAnsi="ＭＳ ゴシック" w:hint="eastAsia"/>
          <w:sz w:val="18"/>
          <w:u w:val="single"/>
        </w:rPr>
        <w:t>一時的に入院して自宅等以外の居場所に移った場合は退院後の居場所</w:t>
      </w:r>
      <w:r w:rsidRPr="00A23CEA">
        <w:rPr>
          <w:rFonts w:ascii="ＭＳ ゴシック" w:eastAsia="ＭＳ ゴシック" w:hAnsi="ＭＳ ゴシック" w:hint="eastAsia"/>
          <w:sz w:val="18"/>
        </w:rPr>
        <w:t>をご記入ください。</w:t>
      </w:r>
    </w:p>
    <w:p w14:paraId="1D55230F" w14:textId="75036F75" w:rsidR="004F16DE" w:rsidRPr="00A23CEA" w:rsidRDefault="004F16DE" w:rsidP="009C7271">
      <w:pPr>
        <w:spacing w:afterLines="20" w:after="71" w:line="280" w:lineRule="exact"/>
        <w:ind w:leftChars="100" w:left="220"/>
        <w:rPr>
          <w:rFonts w:ascii="ＭＳ ゴシック" w:eastAsia="ＭＳ ゴシック" w:hAnsi="ＭＳ ゴシック"/>
          <w:sz w:val="6"/>
        </w:rPr>
      </w:pPr>
      <w:r w:rsidRPr="00A23CEA">
        <w:rPr>
          <w:rFonts w:asciiTheme="majorEastAsia" w:eastAsiaTheme="majorEastAsia" w:hAnsiTheme="majorEastAsia"/>
          <w:noProof/>
          <w:sz w:val="21"/>
        </w:rPr>
        <mc:AlternateContent>
          <mc:Choice Requires="wps">
            <w:drawing>
              <wp:anchor distT="0" distB="0" distL="114300" distR="114300" simplePos="0" relativeHeight="251659264" behindDoc="0" locked="0" layoutInCell="1" allowOverlap="1" wp14:anchorId="54CF61A3" wp14:editId="32E19091">
                <wp:simplePos x="0" y="0"/>
                <wp:positionH relativeFrom="column">
                  <wp:posOffset>5804535</wp:posOffset>
                </wp:positionH>
                <wp:positionV relativeFrom="paragraph">
                  <wp:posOffset>511809</wp:posOffset>
                </wp:positionV>
                <wp:extent cx="266700" cy="3971925"/>
                <wp:effectExtent l="0" t="0" r="19050" b="28575"/>
                <wp:wrapNone/>
                <wp:docPr id="96" name="右中かっこ 96"/>
                <wp:cNvGraphicFramePr/>
                <a:graphic xmlns:a="http://schemas.openxmlformats.org/drawingml/2006/main">
                  <a:graphicData uri="http://schemas.microsoft.com/office/word/2010/wordprocessingShape">
                    <wps:wsp>
                      <wps:cNvSpPr/>
                      <wps:spPr>
                        <a:xfrm>
                          <a:off x="0" y="0"/>
                          <a:ext cx="266700" cy="3971925"/>
                        </a:xfrm>
                        <a:prstGeom prst="rightBrace">
                          <a:avLst>
                            <a:gd name="adj1" fmla="val 12439"/>
                            <a:gd name="adj2" fmla="val 50232"/>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4C29958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96" o:spid="_x0000_s1026" type="#_x0000_t88" style="position:absolute;left:0;text-align:left;margin-left:457.05pt;margin-top:40.3pt;width:21pt;height:3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" adj="180,10850" strokecolor="black [3213]" strokeweight="2pt"/>
            </w:pict>
          </mc:Fallback>
        </mc:AlternateContent>
      </w:r>
      <w:r w:rsidRPr="00A23CEA">
        <w:rPr>
          <w:rFonts w:ascii="ＭＳ ゴシック" w:eastAsia="ＭＳ ゴシック" w:hAnsi="ＭＳ ゴシック" w:hint="eastAsia"/>
          <w:sz w:val="18"/>
        </w:rPr>
        <w:t>※</w:t>
      </w:r>
      <w:r w:rsidRPr="00A23CEA">
        <w:rPr>
          <w:rFonts w:ascii="ＭＳ ゴシック" w:eastAsia="ＭＳ ゴシック" w:hAnsi="ＭＳ ゴシック"/>
          <w:sz w:val="18"/>
        </w:rPr>
        <w:t xml:space="preserve"> </w:t>
      </w:r>
      <w:bookmarkStart w:id="1" w:name="_GoBack"/>
      <w:bookmarkEnd w:id="1"/>
      <w:r w:rsidRPr="00A23CEA">
        <w:rPr>
          <w:rFonts w:ascii="ＭＳ ゴシック" w:eastAsia="ＭＳ ゴシック" w:hAnsi="ＭＳ ゴシック" w:hint="eastAsia"/>
          <w:sz w:val="18"/>
          <w:u w:val="single"/>
        </w:rPr>
        <w:t>1</w:t>
      </w:r>
      <w:r w:rsidRPr="00A23CEA">
        <w:rPr>
          <w:rFonts w:ascii="ＭＳ ゴシック" w:eastAsia="ＭＳ ゴシック" w:hAnsi="ＭＳ ゴシック"/>
          <w:sz w:val="18"/>
          <w:u w:val="single"/>
        </w:rPr>
        <w:t>)</w:t>
      </w:r>
      <w:r w:rsidRPr="00A23CEA">
        <w:rPr>
          <w:rFonts w:ascii="ＭＳ ゴシック" w:eastAsia="ＭＳ ゴシック" w:hAnsi="ＭＳ ゴシック" w:hint="eastAsia"/>
          <w:sz w:val="18"/>
          <w:u w:val="single"/>
        </w:rPr>
        <w:t>～13）の合計と、問２</w:t>
      </w:r>
      <w:r w:rsidR="009C7271">
        <w:rPr>
          <w:rFonts w:ascii="ＭＳ ゴシック" w:eastAsia="ＭＳ ゴシック" w:hAnsi="ＭＳ ゴシック" w:hint="eastAsia"/>
          <w:sz w:val="18"/>
          <w:u w:val="single"/>
        </w:rPr>
        <w:t>の</w:t>
      </w:r>
      <w:r w:rsidRPr="00A23CEA">
        <w:rPr>
          <w:rFonts w:ascii="ＭＳ ゴシック" w:eastAsia="ＭＳ ゴシック" w:hAnsi="ＭＳ ゴシック" w:hint="eastAsia"/>
          <w:sz w:val="18"/>
          <w:u w:val="single"/>
        </w:rPr>
        <w:t>合計人数（★欄）が一致する</w:t>
      </w:r>
      <w:r w:rsidRPr="00A23CEA">
        <w:rPr>
          <w:rFonts w:ascii="ＭＳ ゴシック" w:eastAsia="ＭＳ ゴシック" w:hAnsi="ＭＳ ゴシック" w:hint="eastAsia"/>
          <w:sz w:val="18"/>
        </w:rPr>
        <w:t>ことをご確認ください。</w:t>
      </w:r>
    </w:p>
    <w:tbl>
      <w:tblPr>
        <w:tblStyle w:val="a6"/>
        <w:tblW w:w="8959"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132"/>
        <w:gridCol w:w="1913"/>
        <w:gridCol w:w="1914"/>
      </w:tblGrid>
      <w:tr w:rsidR="004F16DE" w:rsidRPr="00495113" w14:paraId="51C7EAB9" w14:textId="77777777" w:rsidTr="00182747">
        <w:trPr>
          <w:trHeight w:val="359"/>
        </w:trPr>
        <w:tc>
          <w:tcPr>
            <w:tcW w:w="5132" w:type="dxa"/>
            <w:shd w:val="clear" w:color="auto" w:fill="F2F2F2" w:themeFill="background1" w:themeFillShade="F2"/>
            <w:vAlign w:val="center"/>
          </w:tcPr>
          <w:p w14:paraId="662EB1DE" w14:textId="77777777" w:rsidR="004F16DE" w:rsidRPr="00437DD5" w:rsidRDefault="004F16DE" w:rsidP="00182747">
            <w:pPr>
              <w:jc w:val="center"/>
              <w:rPr>
                <w:rFonts w:asciiTheme="majorEastAsia" w:eastAsiaTheme="majorEastAsia" w:hAnsiTheme="majorEastAsia"/>
                <w:color w:val="000000" w:themeColor="text1"/>
                <w:sz w:val="21"/>
              </w:rPr>
            </w:pPr>
            <w:bookmarkStart w:id="2" w:name="_Hlk3313554"/>
            <w:bookmarkEnd w:id="0"/>
          </w:p>
        </w:tc>
        <w:tc>
          <w:tcPr>
            <w:tcW w:w="1913" w:type="dxa"/>
            <w:shd w:val="clear" w:color="auto" w:fill="F2F2F2" w:themeFill="background1" w:themeFillShade="F2"/>
            <w:vAlign w:val="center"/>
          </w:tcPr>
          <w:p w14:paraId="286A6D10" w14:textId="003DA911" w:rsidR="004F16DE" w:rsidRPr="00437DD5" w:rsidRDefault="00A20513" w:rsidP="00182747">
            <w:pPr>
              <w:jc w:val="center"/>
              <w:rPr>
                <w:rFonts w:asciiTheme="majorEastAsia" w:eastAsiaTheme="majorEastAsia" w:hAnsiTheme="majorEastAsia"/>
                <w:color w:val="000000" w:themeColor="text1"/>
                <w:sz w:val="21"/>
              </w:rPr>
            </w:pPr>
            <w:r>
              <w:rPr>
                <w:rFonts w:asciiTheme="majorEastAsia" w:eastAsiaTheme="majorEastAsia" w:hAnsiTheme="majorEastAsia" w:hint="eastAsia"/>
                <w:color w:val="000000" w:themeColor="text1"/>
                <w:sz w:val="21"/>
              </w:rPr>
              <w:t>霧島市</w:t>
            </w:r>
            <w:r w:rsidR="004F16DE" w:rsidRPr="00437DD5">
              <w:rPr>
                <w:rFonts w:asciiTheme="majorEastAsia" w:eastAsiaTheme="majorEastAsia" w:hAnsiTheme="majorEastAsia" w:hint="eastAsia"/>
                <w:color w:val="000000" w:themeColor="text1"/>
                <w:sz w:val="21"/>
              </w:rPr>
              <w:t>内</w:t>
            </w:r>
          </w:p>
        </w:tc>
        <w:tc>
          <w:tcPr>
            <w:tcW w:w="1914" w:type="dxa"/>
            <w:shd w:val="clear" w:color="auto" w:fill="F2F2F2" w:themeFill="background1" w:themeFillShade="F2"/>
            <w:vAlign w:val="center"/>
          </w:tcPr>
          <w:p w14:paraId="15E6C95E" w14:textId="304D419E" w:rsidR="004F16DE" w:rsidRPr="00437DD5" w:rsidRDefault="00A20513" w:rsidP="00182747">
            <w:pPr>
              <w:jc w:val="center"/>
              <w:rPr>
                <w:rFonts w:asciiTheme="majorEastAsia" w:eastAsiaTheme="majorEastAsia" w:hAnsiTheme="majorEastAsia"/>
                <w:color w:val="000000" w:themeColor="text1"/>
                <w:sz w:val="21"/>
              </w:rPr>
            </w:pPr>
            <w:r>
              <w:rPr>
                <w:rFonts w:asciiTheme="majorEastAsia" w:eastAsiaTheme="majorEastAsia" w:hAnsiTheme="majorEastAsia" w:hint="eastAsia"/>
                <w:color w:val="000000" w:themeColor="text1"/>
                <w:sz w:val="21"/>
              </w:rPr>
              <w:t>霧島市</w:t>
            </w:r>
            <w:r w:rsidR="004F16DE" w:rsidRPr="00437DD5">
              <w:rPr>
                <w:rFonts w:asciiTheme="majorEastAsia" w:eastAsiaTheme="majorEastAsia" w:hAnsiTheme="majorEastAsia" w:hint="eastAsia"/>
                <w:color w:val="000000" w:themeColor="text1"/>
                <w:sz w:val="21"/>
              </w:rPr>
              <w:t>外</w:t>
            </w:r>
          </w:p>
        </w:tc>
      </w:tr>
      <w:tr w:rsidR="004F16DE" w:rsidRPr="00495113" w14:paraId="2231DAB3" w14:textId="77777777" w:rsidTr="009C7271">
        <w:trPr>
          <w:trHeight w:val="20"/>
        </w:trPr>
        <w:tc>
          <w:tcPr>
            <w:tcW w:w="5132" w:type="dxa"/>
            <w:shd w:val="clear" w:color="auto" w:fill="F2F2F2" w:themeFill="background1" w:themeFillShade="F2"/>
            <w:vAlign w:val="center"/>
          </w:tcPr>
          <w:p w14:paraId="7D84914C"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hint="eastAsia"/>
                <w:sz w:val="21"/>
              </w:rPr>
              <w:t>1)</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sz w:val="21"/>
              </w:rPr>
              <w:t>兄弟・子ども・親戚等の</w:t>
            </w:r>
            <w:r w:rsidRPr="002F6D5A">
              <w:rPr>
                <w:rFonts w:asciiTheme="minorEastAsia" w:eastAsiaTheme="minorEastAsia" w:hAnsiTheme="minorEastAsia" w:hint="eastAsia"/>
                <w:color w:val="000000" w:themeColor="text1"/>
                <w:sz w:val="21"/>
              </w:rPr>
              <w:t>家</w:t>
            </w:r>
          </w:p>
        </w:tc>
        <w:tc>
          <w:tcPr>
            <w:tcW w:w="1913" w:type="dxa"/>
            <w:shd w:val="clear" w:color="auto" w:fill="auto"/>
            <w:vAlign w:val="bottom"/>
          </w:tcPr>
          <w:p w14:paraId="61C7057F"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2B2AC0C4"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58BF553C" w14:textId="77777777" w:rsidTr="009C7271">
        <w:trPr>
          <w:trHeight w:val="20"/>
        </w:trPr>
        <w:tc>
          <w:tcPr>
            <w:tcW w:w="5132" w:type="dxa"/>
            <w:shd w:val="clear" w:color="auto" w:fill="F2F2F2" w:themeFill="background1" w:themeFillShade="F2"/>
            <w:vAlign w:val="center"/>
          </w:tcPr>
          <w:p w14:paraId="6D9FC10B"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2</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住宅型有料老人ホーム</w:t>
            </w:r>
          </w:p>
        </w:tc>
        <w:tc>
          <w:tcPr>
            <w:tcW w:w="1913" w:type="dxa"/>
            <w:shd w:val="clear" w:color="auto" w:fill="auto"/>
            <w:vAlign w:val="bottom"/>
          </w:tcPr>
          <w:p w14:paraId="24BDAFCB"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1C0DCEB2"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78752038" w14:textId="77777777" w:rsidTr="009C7271">
        <w:trPr>
          <w:trHeight w:val="20"/>
        </w:trPr>
        <w:tc>
          <w:tcPr>
            <w:tcW w:w="5132" w:type="dxa"/>
            <w:shd w:val="clear" w:color="auto" w:fill="F2F2F2" w:themeFill="background1" w:themeFillShade="F2"/>
            <w:vAlign w:val="center"/>
          </w:tcPr>
          <w:p w14:paraId="3F35BF15" w14:textId="77777777" w:rsidR="004F16DE" w:rsidRPr="002F6D5A" w:rsidRDefault="004F16DE" w:rsidP="009C7271">
            <w:pPr>
              <w:spacing w:line="340" w:lineRule="exact"/>
              <w:rPr>
                <w:rFonts w:asciiTheme="minorEastAsia" w:eastAsiaTheme="minorEastAsia" w:hAnsiTheme="minorEastAsia"/>
                <w:sz w:val="21"/>
              </w:rPr>
            </w:pPr>
            <w:r w:rsidRPr="002F6D5A">
              <w:rPr>
                <w:rFonts w:asciiTheme="minorEastAsia" w:eastAsiaTheme="minorEastAsia" w:hAnsiTheme="minorEastAsia" w:hint="eastAsia"/>
                <w:sz w:val="21"/>
              </w:rPr>
              <w:t>3）軽費老人ホーム（特定施設除く）</w:t>
            </w:r>
          </w:p>
        </w:tc>
        <w:tc>
          <w:tcPr>
            <w:tcW w:w="1913" w:type="dxa"/>
            <w:shd w:val="clear" w:color="auto" w:fill="auto"/>
            <w:vAlign w:val="bottom"/>
          </w:tcPr>
          <w:p w14:paraId="0BF04BC5"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1C976E74"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2F5D210E" w14:textId="77777777" w:rsidTr="009C7271">
        <w:trPr>
          <w:trHeight w:val="20"/>
        </w:trPr>
        <w:tc>
          <w:tcPr>
            <w:tcW w:w="5132" w:type="dxa"/>
            <w:shd w:val="clear" w:color="auto" w:fill="F2F2F2" w:themeFill="background1" w:themeFillShade="F2"/>
            <w:vAlign w:val="center"/>
          </w:tcPr>
          <w:p w14:paraId="4061FA82"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hint="eastAsia"/>
                <w:sz w:val="21"/>
              </w:rPr>
              <w:t>4)</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サービス付き高齢者向け住宅（特定施設除く）</w:t>
            </w:r>
          </w:p>
        </w:tc>
        <w:tc>
          <w:tcPr>
            <w:tcW w:w="1913" w:type="dxa"/>
            <w:shd w:val="clear" w:color="auto" w:fill="auto"/>
            <w:vAlign w:val="bottom"/>
          </w:tcPr>
          <w:p w14:paraId="09D411F0"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27C0ED52"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4441FD59" w14:textId="77777777" w:rsidTr="009C7271">
        <w:trPr>
          <w:trHeight w:val="20"/>
        </w:trPr>
        <w:tc>
          <w:tcPr>
            <w:tcW w:w="5132" w:type="dxa"/>
            <w:shd w:val="clear" w:color="auto" w:fill="F2F2F2" w:themeFill="background1" w:themeFillShade="F2"/>
            <w:vAlign w:val="center"/>
          </w:tcPr>
          <w:p w14:paraId="22C9EDC1"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5</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グループホーム</w:t>
            </w:r>
          </w:p>
        </w:tc>
        <w:tc>
          <w:tcPr>
            <w:tcW w:w="1913" w:type="dxa"/>
            <w:shd w:val="clear" w:color="auto" w:fill="auto"/>
            <w:vAlign w:val="bottom"/>
          </w:tcPr>
          <w:p w14:paraId="37B2CC85"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615CE820"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70446813" w14:textId="77777777" w:rsidTr="009C7271">
        <w:trPr>
          <w:trHeight w:val="20"/>
        </w:trPr>
        <w:tc>
          <w:tcPr>
            <w:tcW w:w="5132" w:type="dxa"/>
            <w:shd w:val="clear" w:color="auto" w:fill="F2F2F2" w:themeFill="background1" w:themeFillShade="F2"/>
            <w:vAlign w:val="center"/>
          </w:tcPr>
          <w:p w14:paraId="32A1247D"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6</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特定施設</w:t>
            </w:r>
          </w:p>
        </w:tc>
        <w:tc>
          <w:tcPr>
            <w:tcW w:w="1913" w:type="dxa"/>
            <w:shd w:val="clear" w:color="auto" w:fill="auto"/>
            <w:vAlign w:val="bottom"/>
          </w:tcPr>
          <w:p w14:paraId="6B018B20"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354341E9"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7CB7A52F" w14:textId="77777777" w:rsidTr="009C7271">
        <w:trPr>
          <w:trHeight w:val="20"/>
        </w:trPr>
        <w:tc>
          <w:tcPr>
            <w:tcW w:w="5132" w:type="dxa"/>
            <w:shd w:val="clear" w:color="auto" w:fill="F2F2F2" w:themeFill="background1" w:themeFillShade="F2"/>
            <w:vAlign w:val="center"/>
          </w:tcPr>
          <w:p w14:paraId="0B599857"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7</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地域密着型特定施設</w:t>
            </w:r>
          </w:p>
        </w:tc>
        <w:tc>
          <w:tcPr>
            <w:tcW w:w="1913" w:type="dxa"/>
            <w:shd w:val="clear" w:color="auto" w:fill="auto"/>
            <w:vAlign w:val="bottom"/>
          </w:tcPr>
          <w:p w14:paraId="073609C4"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3F21549B"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798131EC" w14:textId="77777777" w:rsidTr="009C7271">
        <w:trPr>
          <w:trHeight w:val="20"/>
        </w:trPr>
        <w:tc>
          <w:tcPr>
            <w:tcW w:w="5132" w:type="dxa"/>
            <w:shd w:val="clear" w:color="auto" w:fill="F2F2F2" w:themeFill="background1" w:themeFillShade="F2"/>
            <w:vAlign w:val="center"/>
          </w:tcPr>
          <w:p w14:paraId="2C48E4FA"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8</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介護老人保健施設</w:t>
            </w:r>
          </w:p>
        </w:tc>
        <w:tc>
          <w:tcPr>
            <w:tcW w:w="1913" w:type="dxa"/>
            <w:shd w:val="clear" w:color="auto" w:fill="auto"/>
            <w:vAlign w:val="bottom"/>
          </w:tcPr>
          <w:p w14:paraId="038509B0"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21D167A0"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543E9504" w14:textId="77777777" w:rsidTr="009C7271">
        <w:trPr>
          <w:trHeight w:val="20"/>
        </w:trPr>
        <w:tc>
          <w:tcPr>
            <w:tcW w:w="5132" w:type="dxa"/>
            <w:shd w:val="clear" w:color="auto" w:fill="F2F2F2" w:themeFill="background1" w:themeFillShade="F2"/>
            <w:vAlign w:val="center"/>
          </w:tcPr>
          <w:p w14:paraId="6C6531E7"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9</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療養型・介護医療院</w:t>
            </w:r>
          </w:p>
        </w:tc>
        <w:tc>
          <w:tcPr>
            <w:tcW w:w="1913" w:type="dxa"/>
            <w:shd w:val="clear" w:color="auto" w:fill="auto"/>
            <w:vAlign w:val="bottom"/>
          </w:tcPr>
          <w:p w14:paraId="01385ED6"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6A9AEB37"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6433A6D1" w14:textId="77777777" w:rsidTr="009C7271">
        <w:trPr>
          <w:trHeight w:val="20"/>
        </w:trPr>
        <w:tc>
          <w:tcPr>
            <w:tcW w:w="5132" w:type="dxa"/>
            <w:shd w:val="clear" w:color="auto" w:fill="F2F2F2" w:themeFill="background1" w:themeFillShade="F2"/>
            <w:vAlign w:val="center"/>
          </w:tcPr>
          <w:p w14:paraId="7FE79F4E"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10</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特別養護老人ホーム</w:t>
            </w:r>
          </w:p>
        </w:tc>
        <w:tc>
          <w:tcPr>
            <w:tcW w:w="1913" w:type="dxa"/>
            <w:shd w:val="clear" w:color="auto" w:fill="auto"/>
            <w:vAlign w:val="bottom"/>
          </w:tcPr>
          <w:p w14:paraId="73D75FE7"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288728C4"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6039E287" w14:textId="77777777" w:rsidTr="009C7271">
        <w:trPr>
          <w:trHeight w:val="20"/>
        </w:trPr>
        <w:tc>
          <w:tcPr>
            <w:tcW w:w="5132" w:type="dxa"/>
            <w:shd w:val="clear" w:color="auto" w:fill="F2F2F2" w:themeFill="background1" w:themeFillShade="F2"/>
            <w:vAlign w:val="center"/>
          </w:tcPr>
          <w:p w14:paraId="2C9381EF"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hint="eastAsia"/>
                <w:sz w:val="21"/>
              </w:rPr>
              <w:t>1</w:t>
            </w:r>
            <w:r w:rsidRPr="002F6D5A">
              <w:rPr>
                <w:rFonts w:asciiTheme="minorEastAsia" w:eastAsiaTheme="minorEastAsia" w:hAnsiTheme="minorEastAsia"/>
                <w:sz w:val="21"/>
              </w:rPr>
              <w:t>1</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地域密着型特別養護老人ホーム</w:t>
            </w:r>
          </w:p>
        </w:tc>
        <w:tc>
          <w:tcPr>
            <w:tcW w:w="1913" w:type="dxa"/>
            <w:shd w:val="clear" w:color="auto" w:fill="auto"/>
            <w:vAlign w:val="bottom"/>
          </w:tcPr>
          <w:p w14:paraId="31EC77C8"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57BBF1D8"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4049471A" w14:textId="77777777" w:rsidTr="009C7271">
        <w:trPr>
          <w:trHeight w:val="20"/>
        </w:trPr>
        <w:tc>
          <w:tcPr>
            <w:tcW w:w="5132" w:type="dxa"/>
            <w:shd w:val="clear" w:color="auto" w:fill="F2F2F2" w:themeFill="background1" w:themeFillShade="F2"/>
            <w:vAlign w:val="center"/>
          </w:tcPr>
          <w:p w14:paraId="27B446F0"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hint="eastAsia"/>
                <w:sz w:val="21"/>
              </w:rPr>
              <w:t>1</w:t>
            </w:r>
            <w:r w:rsidRPr="002F6D5A">
              <w:rPr>
                <w:rFonts w:asciiTheme="minorEastAsia" w:eastAsiaTheme="minorEastAsia" w:hAnsiTheme="minorEastAsia"/>
                <w:sz w:val="21"/>
              </w:rPr>
              <w:t>2</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その他</w:t>
            </w:r>
          </w:p>
        </w:tc>
        <w:tc>
          <w:tcPr>
            <w:tcW w:w="1913" w:type="dxa"/>
            <w:shd w:val="clear" w:color="auto" w:fill="auto"/>
            <w:vAlign w:val="bottom"/>
          </w:tcPr>
          <w:p w14:paraId="4A121C42" w14:textId="77777777" w:rsidR="004F16DE" w:rsidRPr="00437DD5" w:rsidRDefault="004F16DE" w:rsidP="009C7271">
            <w:pPr>
              <w:spacing w:beforeLines="40" w:before="142" w:line="340" w:lineRule="exact"/>
              <w:jc w:val="center"/>
              <w:rPr>
                <w:rFonts w:ascii="ＭＳ Ｐ明朝" w:eastAsia="ＭＳ Ｐ明朝" w:hAnsi="ＭＳ Ｐ明朝" w:cs="Arial"/>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33D2FD39" w14:textId="77777777" w:rsidR="004F16DE" w:rsidRPr="00437DD5" w:rsidRDefault="004F16DE" w:rsidP="009C7271">
            <w:pPr>
              <w:spacing w:beforeLines="40" w:before="142" w:line="340" w:lineRule="exact"/>
              <w:jc w:val="center"/>
              <w:rPr>
                <w:rFonts w:ascii="ＭＳ Ｐ明朝" w:eastAsia="ＭＳ Ｐ明朝" w:hAnsi="ＭＳ Ｐ明朝" w:cs="Arial"/>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3AF22DE6" w14:textId="77777777" w:rsidTr="009C7271">
        <w:trPr>
          <w:trHeight w:val="20"/>
        </w:trPr>
        <w:tc>
          <w:tcPr>
            <w:tcW w:w="5132" w:type="dxa"/>
            <w:tcBorders>
              <w:bottom w:val="double" w:sz="4" w:space="0" w:color="808080"/>
            </w:tcBorders>
            <w:shd w:val="clear" w:color="auto" w:fill="F2F2F2" w:themeFill="background1" w:themeFillShade="F2"/>
            <w:vAlign w:val="center"/>
          </w:tcPr>
          <w:p w14:paraId="563990A7" w14:textId="77777777" w:rsidR="004F16DE" w:rsidRPr="002F6D5A" w:rsidRDefault="004F16DE" w:rsidP="009C7271">
            <w:pPr>
              <w:spacing w:line="340" w:lineRule="exact"/>
              <w:rPr>
                <w:rFonts w:asciiTheme="minorEastAsia" w:eastAsiaTheme="minorEastAsia" w:hAnsiTheme="minorEastAsia" w:cs="Arial"/>
                <w:sz w:val="21"/>
              </w:rPr>
            </w:pPr>
            <w:r w:rsidRPr="002F6D5A">
              <w:rPr>
                <w:rFonts w:asciiTheme="minorEastAsia" w:eastAsiaTheme="minorEastAsia" w:hAnsiTheme="minorEastAsia" w:hint="eastAsia"/>
                <w:sz w:val="21"/>
              </w:rPr>
              <w:t>1</w:t>
            </w:r>
            <w:r w:rsidRPr="002F6D5A">
              <w:rPr>
                <w:rFonts w:asciiTheme="minorEastAsia" w:eastAsiaTheme="minorEastAsia" w:hAnsiTheme="minorEastAsia"/>
                <w:sz w:val="21"/>
              </w:rPr>
              <w:t>3</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行先を把握していない</w:t>
            </w:r>
          </w:p>
        </w:tc>
        <w:tc>
          <w:tcPr>
            <w:tcW w:w="3827" w:type="dxa"/>
            <w:gridSpan w:val="2"/>
            <w:tcBorders>
              <w:bottom w:val="double" w:sz="4" w:space="0" w:color="808080"/>
            </w:tcBorders>
            <w:shd w:val="clear" w:color="auto" w:fill="auto"/>
            <w:vAlign w:val="bottom"/>
          </w:tcPr>
          <w:p w14:paraId="796F3932" w14:textId="77777777" w:rsidR="004F16DE" w:rsidRPr="0064556F" w:rsidRDefault="004F16DE" w:rsidP="009C7271">
            <w:pPr>
              <w:spacing w:beforeLines="40" w:before="142" w:line="340" w:lineRule="exact"/>
              <w:jc w:val="center"/>
              <w:rPr>
                <w:rFonts w:ascii="ＭＳ Ｐ明朝" w:eastAsia="ＭＳ Ｐ明朝" w:hAnsi="ＭＳ Ｐ明朝" w:cs="Arial"/>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D41FD7" w14:paraId="5F4DA190" w14:textId="77777777" w:rsidTr="009C7271">
        <w:trPr>
          <w:trHeight w:val="20"/>
        </w:trPr>
        <w:tc>
          <w:tcPr>
            <w:tcW w:w="5132" w:type="dxa"/>
            <w:tcBorders>
              <w:top w:val="double" w:sz="4" w:space="0" w:color="808080"/>
              <w:bottom w:val="single" w:sz="4" w:space="0" w:color="808080"/>
            </w:tcBorders>
            <w:shd w:val="clear" w:color="auto" w:fill="F2F2F2" w:themeFill="background1" w:themeFillShade="F2"/>
            <w:vAlign w:val="center"/>
          </w:tcPr>
          <w:p w14:paraId="77D79868"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hint="eastAsia"/>
                <w:sz w:val="21"/>
              </w:rPr>
              <w:t>1</w:t>
            </w:r>
            <w:r w:rsidRPr="002F6D5A">
              <w:rPr>
                <w:rFonts w:asciiTheme="minorEastAsia" w:eastAsiaTheme="minorEastAsia" w:hAnsiTheme="minorEastAsia"/>
                <w:sz w:val="21"/>
              </w:rPr>
              <w:t>4</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死亡 （※ 搬送先での死亡を含む）</w:t>
            </w:r>
          </w:p>
        </w:tc>
        <w:tc>
          <w:tcPr>
            <w:tcW w:w="3827" w:type="dxa"/>
            <w:gridSpan w:val="2"/>
            <w:tcBorders>
              <w:top w:val="double" w:sz="4" w:space="0" w:color="808080"/>
              <w:bottom w:val="single" w:sz="4" w:space="0" w:color="808080"/>
            </w:tcBorders>
            <w:shd w:val="clear" w:color="auto" w:fill="auto"/>
            <w:vAlign w:val="bottom"/>
          </w:tcPr>
          <w:p w14:paraId="24FED567"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bookmarkEnd w:id="2"/>
    </w:tbl>
    <w:p w14:paraId="403C06A7" w14:textId="77777777" w:rsidR="00D42A81" w:rsidRPr="009C7271" w:rsidRDefault="00D42A81">
      <w:pPr>
        <w:rPr>
          <w:sz w:val="2"/>
          <w:szCs w:val="2"/>
        </w:rPr>
      </w:pPr>
    </w:p>
    <w:sectPr w:rsidR="00D42A81" w:rsidRPr="009C7271" w:rsidSect="009C7271">
      <w:footerReference w:type="default" r:id="rId7"/>
      <w:pgSz w:w="11906" w:h="16838" w:code="9"/>
      <w:pgMar w:top="567" w:right="1134" w:bottom="426" w:left="1134" w:header="397" w:footer="227" w:gutter="0"/>
      <w:pgNumType w:fmt="numberInDash"/>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2898B" w14:textId="77777777" w:rsidR="008773CB" w:rsidRDefault="00354811">
      <w:r>
        <w:separator/>
      </w:r>
    </w:p>
  </w:endnote>
  <w:endnote w:type="continuationSeparator" w:id="0">
    <w:p w14:paraId="3691387F" w14:textId="77777777" w:rsidR="008773CB" w:rsidRDefault="00354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A6F79" w14:textId="77777777" w:rsidR="00291C07" w:rsidRDefault="00CE6BF2" w:rsidP="00506594">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F3EC1" w14:textId="77777777" w:rsidR="008773CB" w:rsidRDefault="00354811">
      <w:r>
        <w:separator/>
      </w:r>
    </w:p>
  </w:footnote>
  <w:footnote w:type="continuationSeparator" w:id="0">
    <w:p w14:paraId="6CF3A768" w14:textId="77777777" w:rsidR="008773CB" w:rsidRDefault="003548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BF422A"/>
    <w:multiLevelType w:val="hybridMultilevel"/>
    <w:tmpl w:val="917A8880"/>
    <w:lvl w:ilvl="0" w:tplc="EEBE9892">
      <w:start w:val="6"/>
      <w:numFmt w:val="bullet"/>
      <w:lvlText w:val="※"/>
      <w:lvlJc w:val="left"/>
      <w:pPr>
        <w:ind w:left="360" w:hanging="360"/>
      </w:pPr>
      <w:rPr>
        <w:rFonts w:ascii="ＭＳ ゴシック" w:eastAsia="ＭＳ ゴシック" w:hAnsi="ＭＳ ゴシック"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6DE"/>
    <w:rsid w:val="00354811"/>
    <w:rsid w:val="004D135A"/>
    <w:rsid w:val="004F16DE"/>
    <w:rsid w:val="008773CB"/>
    <w:rsid w:val="00952C97"/>
    <w:rsid w:val="009C7271"/>
    <w:rsid w:val="00A20513"/>
    <w:rsid w:val="00A23CEA"/>
    <w:rsid w:val="00CE6BF2"/>
    <w:rsid w:val="00D42A81"/>
    <w:rsid w:val="00D62169"/>
    <w:rsid w:val="00DE0D5B"/>
    <w:rsid w:val="00E51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757B589"/>
  <w15:chartTrackingRefBased/>
  <w15:docId w15:val="{8A235677-EF4F-4F13-A746-16789BF1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4F16DE"/>
    <w:pPr>
      <w:widowControl w:val="0"/>
      <w:jc w:val="both"/>
    </w:pPr>
    <w:rPr>
      <w:rFonts w:ascii="HGPｺﾞｼｯｸM" w:eastAsia="HGPｺﾞｼｯｸM"/>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16DE"/>
    <w:pPr>
      <w:ind w:leftChars="400" w:left="840"/>
    </w:pPr>
  </w:style>
  <w:style w:type="paragraph" w:styleId="a4">
    <w:name w:val="footer"/>
    <w:basedOn w:val="a"/>
    <w:link w:val="a5"/>
    <w:uiPriority w:val="99"/>
    <w:unhideWhenUsed/>
    <w:rsid w:val="004F16DE"/>
    <w:pPr>
      <w:tabs>
        <w:tab w:val="center" w:pos="4252"/>
        <w:tab w:val="right" w:pos="8504"/>
      </w:tabs>
      <w:snapToGrid w:val="0"/>
    </w:pPr>
  </w:style>
  <w:style w:type="character" w:customStyle="1" w:styleId="a5">
    <w:name w:val="フッター (文字)"/>
    <w:basedOn w:val="a0"/>
    <w:link w:val="a4"/>
    <w:uiPriority w:val="99"/>
    <w:rsid w:val="004F16DE"/>
    <w:rPr>
      <w:rFonts w:ascii="HGPｺﾞｼｯｸM" w:eastAsia="HGPｺﾞｼｯｸM"/>
      <w:sz w:val="22"/>
      <w:szCs w:val="21"/>
    </w:rPr>
  </w:style>
  <w:style w:type="table" w:styleId="a6">
    <w:name w:val="Table Grid"/>
    <w:basedOn w:val="a1"/>
    <w:rsid w:val="004F1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23CEA"/>
    <w:pPr>
      <w:tabs>
        <w:tab w:val="center" w:pos="4252"/>
        <w:tab w:val="right" w:pos="8504"/>
      </w:tabs>
      <w:snapToGrid w:val="0"/>
    </w:pPr>
  </w:style>
  <w:style w:type="character" w:customStyle="1" w:styleId="a8">
    <w:name w:val="ヘッダー (文字)"/>
    <w:basedOn w:val="a0"/>
    <w:link w:val="a7"/>
    <w:uiPriority w:val="99"/>
    <w:rsid w:val="00A23CEA"/>
    <w:rPr>
      <w:rFonts w:ascii="HGPｺﾞｼｯｸM" w:eastAsia="HGPｺﾞｼｯｸM"/>
      <w:sz w:val="22"/>
      <w:szCs w:val="21"/>
    </w:rPr>
  </w:style>
  <w:style w:type="paragraph" w:styleId="a9">
    <w:name w:val="Balloon Text"/>
    <w:basedOn w:val="a"/>
    <w:link w:val="aa"/>
    <w:uiPriority w:val="99"/>
    <w:semiHidden/>
    <w:unhideWhenUsed/>
    <w:rsid w:val="009C727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7271"/>
    <w:rPr>
      <w:rFonts w:asciiTheme="majorHAnsi" w:eastAsiaTheme="majorEastAsia" w:hAnsiTheme="majorHAnsi" w:cstheme="majorBidi"/>
      <w:sz w:val="18"/>
      <w:szCs w:val="18"/>
    </w:rPr>
  </w:style>
  <w:style w:type="character" w:styleId="ab">
    <w:name w:val="annotation reference"/>
    <w:basedOn w:val="a0"/>
    <w:uiPriority w:val="99"/>
    <w:semiHidden/>
    <w:unhideWhenUsed/>
    <w:rsid w:val="009C7271"/>
    <w:rPr>
      <w:sz w:val="18"/>
      <w:szCs w:val="18"/>
    </w:rPr>
  </w:style>
  <w:style w:type="paragraph" w:styleId="ac">
    <w:name w:val="annotation text"/>
    <w:basedOn w:val="a"/>
    <w:link w:val="ad"/>
    <w:uiPriority w:val="99"/>
    <w:semiHidden/>
    <w:unhideWhenUsed/>
    <w:rsid w:val="009C7271"/>
    <w:pPr>
      <w:jc w:val="left"/>
    </w:pPr>
  </w:style>
  <w:style w:type="character" w:customStyle="1" w:styleId="ad">
    <w:name w:val="コメント文字列 (文字)"/>
    <w:basedOn w:val="a0"/>
    <w:link w:val="ac"/>
    <w:uiPriority w:val="99"/>
    <w:semiHidden/>
    <w:rsid w:val="009C7271"/>
    <w:rPr>
      <w:rFonts w:ascii="HGPｺﾞｼｯｸM" w:eastAsia="HGPｺﾞｼｯｸM"/>
      <w:sz w:val="22"/>
      <w:szCs w:val="21"/>
    </w:rPr>
  </w:style>
  <w:style w:type="paragraph" w:styleId="ae">
    <w:name w:val="annotation subject"/>
    <w:basedOn w:val="ac"/>
    <w:next w:val="ac"/>
    <w:link w:val="af"/>
    <w:uiPriority w:val="99"/>
    <w:semiHidden/>
    <w:unhideWhenUsed/>
    <w:rsid w:val="009C7271"/>
    <w:rPr>
      <w:b/>
      <w:bCs/>
    </w:rPr>
  </w:style>
  <w:style w:type="character" w:customStyle="1" w:styleId="af">
    <w:name w:val="コメント内容 (文字)"/>
    <w:basedOn w:val="ad"/>
    <w:link w:val="ae"/>
    <w:uiPriority w:val="99"/>
    <w:semiHidden/>
    <w:rsid w:val="009C7271"/>
    <w:rPr>
      <w:rFonts w:ascii="HGPｺﾞｼｯｸM" w:eastAsia="HGPｺﾞｼｯｸM"/>
      <w:b/>
      <w:bCs/>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176</Words>
  <Characters>1009</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2020-11-27T07:39:00Z</dcterms:created>
  <dcterms:modified xsi:type="dcterms:W3CDTF">2023-06-26T20:47:00Z</dcterms:modified>
</cp:coreProperties>
</file>